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37B7B" w14:textId="77777777" w:rsidR="00CC7B1C" w:rsidRPr="00BB73F5" w:rsidRDefault="00CC7B1C" w:rsidP="00CC7B1C">
      <w:pPr>
        <w:spacing w:line="192" w:lineRule="auto"/>
        <w:jc w:val="center"/>
        <w:rPr>
          <w:rFonts w:ascii="Calibri" w:eastAsiaTheme="majorEastAsia" w:hAnsi="Calibri" w:cs="Calibri"/>
          <w:spacing w:val="-10"/>
          <w:kern w:val="28"/>
          <w:sz w:val="52"/>
          <w:szCs w:val="52"/>
        </w:rPr>
      </w:pPr>
      <w:r w:rsidRPr="00BB73F5">
        <w:rPr>
          <w:rFonts w:ascii="Calibri" w:hAnsi="Calibri" w:cs="Calibri"/>
          <w:b/>
          <w:bCs/>
          <w:noProof/>
          <w:color w:val="000000" w:themeColor="text1"/>
          <w:sz w:val="20"/>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76672" behindDoc="0" locked="0" layoutInCell="1" allowOverlap="1" wp14:anchorId="59A4D1FB" wp14:editId="6DFA83F7">
                <wp:simplePos x="0" y="0"/>
                <wp:positionH relativeFrom="margin">
                  <wp:align>center</wp:align>
                </wp:positionH>
                <wp:positionV relativeFrom="paragraph">
                  <wp:posOffset>700558</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6"/>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AABBC6" id="Rectangle 63" o:spid="_x0000_s1026" style="position:absolute;margin-left:0;margin-top:55.15pt;width:46.2pt;height:3.6pt;z-index:2516766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" fillcolor="#4ea72e [3209]" stroked="f" strokeweight="1pt">
                <v:shadow on="t" color="black" opacity="26214f" origin="-.5,-.5" offset=".74836mm,.74836mm"/>
                <w10:wrap anchorx="margin"/>
              </v:rect>
            </w:pict>
          </mc:Fallback>
        </mc:AlternateContent>
      </w:r>
      <w:r w:rsidRPr="00BB73F5">
        <w:rPr>
          <w:rFonts w:ascii="Calibri" w:hAnsi="Calibri" w:cs="Calibri"/>
          <w:b/>
          <w:bCs/>
          <w:i/>
          <w:iCs/>
          <w:noProof/>
          <w:color w:val="156082" w:themeColor="accent1"/>
          <w:lang w:val="en-GB"/>
          <w14:shadow w14:blurRad="50800" w14:dist="38100" w14:dir="2700000" w14:sx="100000" w14:sy="100000" w14:kx="0" w14:ky="0" w14:algn="tl">
            <w14:srgbClr w14:val="000000">
              <w14:alpha w14:val="60000"/>
            </w14:srgbClr>
          </w14:shadow>
        </w:rPr>
        <w:drawing>
          <wp:anchor distT="0" distB="0" distL="114300" distR="114300" simplePos="0" relativeHeight="251675648" behindDoc="1" locked="0" layoutInCell="1" allowOverlap="1" wp14:anchorId="7E4597DC" wp14:editId="268ACB10">
            <wp:simplePos x="0" y="0"/>
            <wp:positionH relativeFrom="margin">
              <wp:align>center</wp:align>
            </wp:positionH>
            <wp:positionV relativeFrom="paragraph">
              <wp:posOffset>-889154</wp:posOffset>
            </wp:positionV>
            <wp:extent cx="7660972" cy="1815152"/>
            <wp:effectExtent l="0" t="0" r="0" b="0"/>
            <wp:wrapNone/>
            <wp:docPr id="207873168"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60972" cy="18151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B73F5">
        <w:rPr>
          <w:rFonts w:ascii="Calibri" w:hAnsi="Calibri" w:cs="Calibri"/>
          <w:b/>
          <w:bCs/>
          <w:color w:val="FFFFFF" w:themeColor="background1"/>
          <w:sz w:val="52"/>
          <w:szCs w:val="52"/>
          <w14:shadow w14:blurRad="50800" w14:dist="38100" w14:dir="2700000" w14:sx="100000" w14:sy="100000" w14:kx="0" w14:ky="0" w14:algn="tl">
            <w14:srgbClr w14:val="000000">
              <w14:alpha w14:val="60000"/>
            </w14:srgbClr>
          </w14:shadow>
        </w:rPr>
        <w:t>EU CHARTER OF FUNDAMENTAL RIGHTS : CASE LAB</w:t>
      </w:r>
    </w:p>
    <w:p w14:paraId="4B742EDD" w14:textId="77777777" w:rsidR="004C1FEA" w:rsidRPr="00993FE4" w:rsidRDefault="004C1FEA" w:rsidP="00591060">
      <w:pPr>
        <w:spacing w:line="276" w:lineRule="auto"/>
        <w:rPr>
          <w:rFonts w:ascii="Calibri" w:hAnsi="Calibri" w:cs="Calibri"/>
          <w:b/>
          <w:bCs/>
          <w:sz w:val="24"/>
          <w:szCs w:val="24"/>
          <w:lang w:val="en-GB"/>
        </w:rPr>
      </w:pPr>
    </w:p>
    <w:p w14:paraId="4FCE3ACA" w14:textId="3E6D17C8" w:rsidR="00FA6035" w:rsidRDefault="00591060" w:rsidP="00591060">
      <w:pPr>
        <w:spacing w:line="276" w:lineRule="auto"/>
        <w:jc w:val="center"/>
        <w:rPr>
          <w:rFonts w:ascii="Calibri" w:hAnsi="Calibri" w:cs="Calibri"/>
          <w:b/>
          <w:bCs/>
          <w:i/>
          <w:iCs/>
          <w:color w:val="156082" w:themeColor="accent1"/>
          <w:sz w:val="24"/>
          <w:szCs w:val="24"/>
          <w:lang w:val="en-GB"/>
        </w:rPr>
      </w:pPr>
      <w:r w:rsidRPr="00993FE4">
        <w:rPr>
          <w:rFonts w:ascii="Calibri" w:hAnsi="Calibri" w:cs="Calibri"/>
          <w:b/>
          <w:bCs/>
          <w:i/>
          <w:iCs/>
          <w:noProof/>
          <w:color w:val="156082" w:themeColor="accent1"/>
          <w:sz w:val="24"/>
          <w:szCs w:val="24"/>
          <w:lang w:val="en-GB"/>
        </w:rPr>
        <mc:AlternateContent>
          <mc:Choice Requires="wps">
            <w:drawing>
              <wp:anchor distT="45720" distB="45720" distL="114300" distR="114300" simplePos="0" relativeHeight="251659264" behindDoc="0" locked="0" layoutInCell="1" allowOverlap="1" wp14:anchorId="6D9C32C6" wp14:editId="6CE69351">
                <wp:simplePos x="0" y="0"/>
                <wp:positionH relativeFrom="margin">
                  <wp:align>left</wp:align>
                </wp:positionH>
                <wp:positionV relativeFrom="paragraph">
                  <wp:posOffset>745490</wp:posOffset>
                </wp:positionV>
                <wp:extent cx="5743575" cy="320992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3209925"/>
                        </a:xfrm>
                        <a:prstGeom prst="roundRect">
                          <a:avLst/>
                        </a:prstGeom>
                        <a:solidFill>
                          <a:schemeClr val="tx2">
                            <a:lumMod val="10000"/>
                            <a:lumOff val="90000"/>
                          </a:schemeClr>
                        </a:solidFill>
                        <a:ln w="9525">
                          <a:solidFill>
                            <a:schemeClr val="accent1">
                              <a:lumMod val="20000"/>
                              <a:lumOff val="80000"/>
                            </a:schemeClr>
                          </a:solidFill>
                          <a:miter lim="800000"/>
                          <a:headEnd/>
                          <a:tailEnd/>
                        </a:ln>
                      </wps:spPr>
                      <wps:txbx>
                        <w:txbxContent>
                          <w:p w14:paraId="6C4E972F" w14:textId="34C97FE5" w:rsidR="00993FE4" w:rsidRDefault="004C1FEA">
                            <w:pPr>
                              <w:rPr>
                                <w:rFonts w:ascii="Calibri" w:hAnsi="Calibri" w:cs="Calibri"/>
                                <w:sz w:val="24"/>
                                <w:szCs w:val="24"/>
                                <w:lang w:val="en-GB"/>
                              </w:rPr>
                            </w:pPr>
                            <w:r>
                              <w:rPr>
                                <w:rFonts w:ascii="Calibri" w:hAnsi="Calibri" w:cs="Calibri"/>
                                <w:noProof/>
                                <w:sz w:val="24"/>
                                <w:szCs w:val="24"/>
                                <w:lang w:val="en-GB"/>
                              </w:rPr>
                              <w:drawing>
                                <wp:inline distT="0" distB="0" distL="0" distR="0" wp14:anchorId="313C55D3" wp14:editId="7A76A1D1">
                                  <wp:extent cx="371475" cy="371475"/>
                                  <wp:effectExtent l="0" t="0" r="0" b="9525"/>
                                  <wp:docPr id="451636227" name="Graphique 8"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36227" name="Graphique 451636227" descr="Informations contour"/>
                                          <pic:cNvPicPr/>
                                        </pic:nvPicPr>
                                        <pic:blipFill>
                                          <a:blip r:embed="rId11">
                                            <a:extLst>
                                              <a:ext uri="{96DAC541-7B7A-43D3-8B79-37D633B846F1}">
                                                <asvg:svgBlip xmlns:asvg="http://schemas.microsoft.com/office/drawing/2016/SVG/main" r:embed="rId12"/>
                                              </a:ext>
                                            </a:extLst>
                                          </a:blip>
                                          <a:stretch>
                                            <a:fillRect/>
                                          </a:stretch>
                                        </pic:blipFill>
                                        <pic:spPr>
                                          <a:xfrm>
                                            <a:off x="0" y="0"/>
                                            <a:ext cx="371475" cy="371475"/>
                                          </a:xfrm>
                                          <a:prstGeom prst="rect">
                                            <a:avLst/>
                                          </a:prstGeom>
                                        </pic:spPr>
                                      </pic:pic>
                                    </a:graphicData>
                                  </a:graphic>
                                </wp:inline>
                              </w:drawing>
                            </w:r>
                            <w:r w:rsidR="00993FE4" w:rsidRPr="00993FE4">
                              <w:rPr>
                                <w:rFonts w:ascii="Calibri" w:hAnsi="Calibri" w:cs="Calibri"/>
                                <w:sz w:val="24"/>
                                <w:szCs w:val="24"/>
                                <w:lang w:val="en-GB"/>
                              </w:rPr>
                              <w:t>The following articles from the E</w:t>
                            </w:r>
                            <w:r w:rsidR="00993FE4">
                              <w:rPr>
                                <w:rFonts w:ascii="Calibri" w:hAnsi="Calibri" w:cs="Calibri"/>
                                <w:sz w:val="24"/>
                                <w:szCs w:val="24"/>
                                <w:lang w:val="en-GB"/>
                              </w:rPr>
                              <w:t xml:space="preserve">ChFR are relevant for resolving this case: </w:t>
                            </w:r>
                          </w:p>
                          <w:p w14:paraId="3817980E" w14:textId="77777777" w:rsidR="00993FE4" w:rsidRPr="00993FE4" w:rsidRDefault="00993FE4" w:rsidP="00993FE4">
                            <w:pPr>
                              <w:numPr>
                                <w:ilvl w:val="0"/>
                                <w:numId w:val="7"/>
                              </w:numPr>
                              <w:rPr>
                                <w:lang w:val="en-GB"/>
                              </w:rPr>
                            </w:pPr>
                            <w:r w:rsidRPr="00993FE4">
                              <w:rPr>
                                <w:b/>
                                <w:bCs/>
                                <w:lang w:val="en-GB"/>
                              </w:rPr>
                              <w:t>Article 7</w:t>
                            </w:r>
                            <w:r w:rsidRPr="00993FE4">
                              <w:rPr>
                                <w:lang w:val="en-GB"/>
                              </w:rPr>
                              <w:t>: Right to respect for private and family life</w:t>
                            </w:r>
                          </w:p>
                          <w:p w14:paraId="7C313137" w14:textId="77777777" w:rsidR="00993FE4" w:rsidRPr="00993FE4" w:rsidRDefault="00993FE4" w:rsidP="00993FE4">
                            <w:pPr>
                              <w:numPr>
                                <w:ilvl w:val="0"/>
                                <w:numId w:val="7"/>
                              </w:numPr>
                              <w:rPr>
                                <w:lang w:val="en-GB"/>
                              </w:rPr>
                            </w:pPr>
                            <w:r w:rsidRPr="00993FE4">
                              <w:rPr>
                                <w:b/>
                                <w:bCs/>
                                <w:lang w:val="en-GB"/>
                              </w:rPr>
                              <w:t>Article 8</w:t>
                            </w:r>
                            <w:r w:rsidRPr="00993FE4">
                              <w:rPr>
                                <w:lang w:val="en-GB"/>
                              </w:rPr>
                              <w:t>: Protection of personal data</w:t>
                            </w:r>
                          </w:p>
                          <w:p w14:paraId="063A0CE9" w14:textId="77777777" w:rsidR="00993FE4" w:rsidRPr="00993FE4" w:rsidRDefault="00993FE4" w:rsidP="00993FE4">
                            <w:pPr>
                              <w:numPr>
                                <w:ilvl w:val="0"/>
                                <w:numId w:val="7"/>
                              </w:numPr>
                              <w:rPr>
                                <w:lang w:val="en-GB"/>
                              </w:rPr>
                            </w:pPr>
                            <w:r w:rsidRPr="00993FE4">
                              <w:rPr>
                                <w:b/>
                                <w:bCs/>
                                <w:lang w:val="en-GB"/>
                              </w:rPr>
                              <w:t>Article 9</w:t>
                            </w:r>
                            <w:r w:rsidRPr="00993FE4">
                              <w:rPr>
                                <w:lang w:val="en-GB"/>
                              </w:rPr>
                              <w:t>: Right to marry and found a family</w:t>
                            </w:r>
                          </w:p>
                          <w:p w14:paraId="7C0DF8EB" w14:textId="77777777" w:rsidR="00993FE4" w:rsidRPr="00993FE4" w:rsidRDefault="00993FE4" w:rsidP="00993FE4">
                            <w:pPr>
                              <w:numPr>
                                <w:ilvl w:val="0"/>
                                <w:numId w:val="7"/>
                              </w:numPr>
                              <w:rPr>
                                <w:lang w:val="en-GB"/>
                              </w:rPr>
                            </w:pPr>
                            <w:r w:rsidRPr="00993FE4">
                              <w:rPr>
                                <w:b/>
                                <w:bCs/>
                                <w:lang w:val="en-GB"/>
                              </w:rPr>
                              <w:t>Article 10</w:t>
                            </w:r>
                            <w:r w:rsidRPr="00993FE4">
                              <w:rPr>
                                <w:lang w:val="en-GB"/>
                              </w:rPr>
                              <w:t>: Freedom of thought, conscience, and religion</w:t>
                            </w:r>
                          </w:p>
                          <w:p w14:paraId="3F134B01" w14:textId="77777777" w:rsidR="00993FE4" w:rsidRPr="00993FE4" w:rsidRDefault="00993FE4" w:rsidP="00993FE4">
                            <w:pPr>
                              <w:numPr>
                                <w:ilvl w:val="0"/>
                                <w:numId w:val="7"/>
                              </w:numPr>
                              <w:rPr>
                                <w:lang w:val="en-GB"/>
                              </w:rPr>
                            </w:pPr>
                            <w:r w:rsidRPr="00993FE4">
                              <w:rPr>
                                <w:b/>
                                <w:bCs/>
                                <w:lang w:val="en-GB"/>
                              </w:rPr>
                              <w:t>Article 18</w:t>
                            </w:r>
                            <w:r w:rsidRPr="00993FE4">
                              <w:rPr>
                                <w:lang w:val="en-GB"/>
                              </w:rPr>
                              <w:t>: Right to asylum</w:t>
                            </w:r>
                          </w:p>
                          <w:p w14:paraId="6231341C" w14:textId="77777777" w:rsidR="00993FE4" w:rsidRPr="00993FE4" w:rsidRDefault="00993FE4" w:rsidP="00993FE4">
                            <w:pPr>
                              <w:numPr>
                                <w:ilvl w:val="0"/>
                                <w:numId w:val="7"/>
                              </w:numPr>
                              <w:rPr>
                                <w:lang w:val="en-GB"/>
                              </w:rPr>
                            </w:pPr>
                            <w:r w:rsidRPr="00993FE4">
                              <w:rPr>
                                <w:b/>
                                <w:bCs/>
                                <w:lang w:val="en-GB"/>
                              </w:rPr>
                              <w:t>Article 24</w:t>
                            </w:r>
                            <w:r w:rsidRPr="00993FE4">
                              <w:rPr>
                                <w:lang w:val="en-GB"/>
                              </w:rPr>
                              <w:t>: Rights of the child</w:t>
                            </w:r>
                          </w:p>
                          <w:p w14:paraId="14A912B5" w14:textId="77777777" w:rsidR="00993FE4" w:rsidRPr="00993FE4" w:rsidRDefault="00993FE4" w:rsidP="00993FE4">
                            <w:pPr>
                              <w:numPr>
                                <w:ilvl w:val="0"/>
                                <w:numId w:val="7"/>
                              </w:numPr>
                              <w:rPr>
                                <w:lang w:val="en-GB"/>
                              </w:rPr>
                            </w:pPr>
                            <w:r w:rsidRPr="00993FE4">
                              <w:rPr>
                                <w:b/>
                                <w:bCs/>
                                <w:lang w:val="en-GB"/>
                              </w:rPr>
                              <w:t>Article 45</w:t>
                            </w:r>
                            <w:r w:rsidRPr="00993FE4">
                              <w:rPr>
                                <w:lang w:val="en-GB"/>
                              </w:rPr>
                              <w:t>: Freedom of movement and residence</w:t>
                            </w:r>
                          </w:p>
                          <w:p w14:paraId="353F58E3" w14:textId="77777777" w:rsidR="00993FE4" w:rsidRPr="00993FE4" w:rsidRDefault="00993FE4" w:rsidP="00993FE4">
                            <w:pPr>
                              <w:numPr>
                                <w:ilvl w:val="0"/>
                                <w:numId w:val="7"/>
                              </w:numPr>
                              <w:rPr>
                                <w:lang w:val="en-GB"/>
                              </w:rPr>
                            </w:pPr>
                            <w:r w:rsidRPr="00993FE4">
                              <w:rPr>
                                <w:b/>
                                <w:bCs/>
                                <w:lang w:val="en-GB"/>
                              </w:rPr>
                              <w:t>Article 47</w:t>
                            </w:r>
                            <w:r w:rsidRPr="00993FE4">
                              <w:rPr>
                                <w:lang w:val="en-GB"/>
                              </w:rPr>
                              <w:t>: Right to an effective remedy and a fair trial</w:t>
                            </w:r>
                          </w:p>
                          <w:p w14:paraId="5A41B99B" w14:textId="77777777" w:rsidR="00993FE4" w:rsidRPr="00993FE4" w:rsidRDefault="00993FE4" w:rsidP="00993FE4">
                            <w:pPr>
                              <w:numPr>
                                <w:ilvl w:val="0"/>
                                <w:numId w:val="7"/>
                              </w:numPr>
                              <w:rPr>
                                <w:lang w:val="en-GB"/>
                              </w:rPr>
                            </w:pPr>
                            <w:r w:rsidRPr="00993FE4">
                              <w:rPr>
                                <w:b/>
                                <w:bCs/>
                                <w:lang w:val="en-GB"/>
                              </w:rPr>
                              <w:t>Article 51</w:t>
                            </w:r>
                            <w:r w:rsidRPr="00993FE4">
                              <w:rPr>
                                <w:lang w:val="en-GB"/>
                              </w:rPr>
                              <w:t>: Scope of application of the Charter</w:t>
                            </w:r>
                          </w:p>
                          <w:p w14:paraId="005E888A" w14:textId="77777777" w:rsidR="00993FE4" w:rsidRPr="00993FE4" w:rsidRDefault="00993FE4">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D9C32C6" id="Zone de texte 2" o:spid="_x0000_s1026" style="position:absolute;left:0;text-align:left;margin-left:0;margin-top:58.7pt;width:452.25pt;height:252.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" fillcolor="#dceaf7 [351]" strokecolor="#c1e4f5 [660]">
                <v:stroke joinstyle="miter"/>
                <v:textbox>
                  <w:txbxContent>
                    <w:p w14:paraId="6C4E972F" w14:textId="34C97FE5" w:rsidR="00993FE4" w:rsidRDefault="004C1FEA">
                      <w:pPr>
                        <w:rPr>
                          <w:rFonts w:ascii="Calibri" w:hAnsi="Calibri" w:cs="Calibri"/>
                          <w:sz w:val="24"/>
                          <w:szCs w:val="24"/>
                          <w:lang w:val="en-GB"/>
                        </w:rPr>
                      </w:pPr>
                      <w:r>
                        <w:rPr>
                          <w:rFonts w:ascii="Calibri" w:hAnsi="Calibri" w:cs="Calibri"/>
                          <w:noProof/>
                          <w:sz w:val="24"/>
                          <w:szCs w:val="24"/>
                          <w:lang w:val="en-GB"/>
                        </w:rPr>
                        <w:drawing>
                          <wp:inline distT="0" distB="0" distL="0" distR="0" wp14:anchorId="313C55D3" wp14:editId="7A76A1D1">
                            <wp:extent cx="371475" cy="371475"/>
                            <wp:effectExtent l="0" t="0" r="0" b="9525"/>
                            <wp:docPr id="451636227" name="Graphique 8"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36227" name="Graphique 451636227" descr="Informations contour"/>
                                    <pic:cNvPicPr/>
                                  </pic:nvPicPr>
                                  <pic:blipFill>
                                    <a:blip r:embed="rId13">
                                      <a:extLst>
                                        <a:ext uri="{96DAC541-7B7A-43D3-8B79-37D633B846F1}">
                                          <asvg:svgBlip xmlns:asvg="http://schemas.microsoft.com/office/drawing/2016/SVG/main" r:embed="rId14"/>
                                        </a:ext>
                                      </a:extLst>
                                    </a:blip>
                                    <a:stretch>
                                      <a:fillRect/>
                                    </a:stretch>
                                  </pic:blipFill>
                                  <pic:spPr>
                                    <a:xfrm>
                                      <a:off x="0" y="0"/>
                                      <a:ext cx="371475" cy="371475"/>
                                    </a:xfrm>
                                    <a:prstGeom prst="rect">
                                      <a:avLst/>
                                    </a:prstGeom>
                                  </pic:spPr>
                                </pic:pic>
                              </a:graphicData>
                            </a:graphic>
                          </wp:inline>
                        </w:drawing>
                      </w:r>
                      <w:r w:rsidR="00993FE4" w:rsidRPr="00993FE4">
                        <w:rPr>
                          <w:rFonts w:ascii="Calibri" w:hAnsi="Calibri" w:cs="Calibri"/>
                          <w:sz w:val="24"/>
                          <w:szCs w:val="24"/>
                          <w:lang w:val="en-GB"/>
                        </w:rPr>
                        <w:t>The following articles from the E</w:t>
                      </w:r>
                      <w:r w:rsidR="00993FE4">
                        <w:rPr>
                          <w:rFonts w:ascii="Calibri" w:hAnsi="Calibri" w:cs="Calibri"/>
                          <w:sz w:val="24"/>
                          <w:szCs w:val="24"/>
                          <w:lang w:val="en-GB"/>
                        </w:rPr>
                        <w:t xml:space="preserve">ChFR are relevant for resolving this case: </w:t>
                      </w:r>
                    </w:p>
                    <w:p w14:paraId="3817980E" w14:textId="77777777" w:rsidR="00993FE4" w:rsidRPr="00993FE4" w:rsidRDefault="00993FE4" w:rsidP="00993FE4">
                      <w:pPr>
                        <w:numPr>
                          <w:ilvl w:val="0"/>
                          <w:numId w:val="7"/>
                        </w:numPr>
                        <w:rPr>
                          <w:lang w:val="en-GB"/>
                        </w:rPr>
                      </w:pPr>
                      <w:r w:rsidRPr="00993FE4">
                        <w:rPr>
                          <w:b/>
                          <w:bCs/>
                          <w:lang w:val="en-GB"/>
                        </w:rPr>
                        <w:t>Article 7</w:t>
                      </w:r>
                      <w:r w:rsidRPr="00993FE4">
                        <w:rPr>
                          <w:lang w:val="en-GB"/>
                        </w:rPr>
                        <w:t>: Right to respect for private and family life</w:t>
                      </w:r>
                    </w:p>
                    <w:p w14:paraId="7C313137" w14:textId="77777777" w:rsidR="00993FE4" w:rsidRPr="00993FE4" w:rsidRDefault="00993FE4" w:rsidP="00993FE4">
                      <w:pPr>
                        <w:numPr>
                          <w:ilvl w:val="0"/>
                          <w:numId w:val="7"/>
                        </w:numPr>
                        <w:rPr>
                          <w:lang w:val="en-GB"/>
                        </w:rPr>
                      </w:pPr>
                      <w:r w:rsidRPr="00993FE4">
                        <w:rPr>
                          <w:b/>
                          <w:bCs/>
                          <w:lang w:val="en-GB"/>
                        </w:rPr>
                        <w:t>Article 8</w:t>
                      </w:r>
                      <w:r w:rsidRPr="00993FE4">
                        <w:rPr>
                          <w:lang w:val="en-GB"/>
                        </w:rPr>
                        <w:t>: Protection of personal data</w:t>
                      </w:r>
                    </w:p>
                    <w:p w14:paraId="063A0CE9" w14:textId="77777777" w:rsidR="00993FE4" w:rsidRPr="00993FE4" w:rsidRDefault="00993FE4" w:rsidP="00993FE4">
                      <w:pPr>
                        <w:numPr>
                          <w:ilvl w:val="0"/>
                          <w:numId w:val="7"/>
                        </w:numPr>
                        <w:rPr>
                          <w:lang w:val="en-GB"/>
                        </w:rPr>
                      </w:pPr>
                      <w:r w:rsidRPr="00993FE4">
                        <w:rPr>
                          <w:b/>
                          <w:bCs/>
                          <w:lang w:val="en-GB"/>
                        </w:rPr>
                        <w:t>Article 9</w:t>
                      </w:r>
                      <w:r w:rsidRPr="00993FE4">
                        <w:rPr>
                          <w:lang w:val="en-GB"/>
                        </w:rPr>
                        <w:t>: Right to marry and found a family</w:t>
                      </w:r>
                    </w:p>
                    <w:p w14:paraId="7C0DF8EB" w14:textId="77777777" w:rsidR="00993FE4" w:rsidRPr="00993FE4" w:rsidRDefault="00993FE4" w:rsidP="00993FE4">
                      <w:pPr>
                        <w:numPr>
                          <w:ilvl w:val="0"/>
                          <w:numId w:val="7"/>
                        </w:numPr>
                        <w:rPr>
                          <w:lang w:val="en-GB"/>
                        </w:rPr>
                      </w:pPr>
                      <w:r w:rsidRPr="00993FE4">
                        <w:rPr>
                          <w:b/>
                          <w:bCs/>
                          <w:lang w:val="en-GB"/>
                        </w:rPr>
                        <w:t>Article 10</w:t>
                      </w:r>
                      <w:r w:rsidRPr="00993FE4">
                        <w:rPr>
                          <w:lang w:val="en-GB"/>
                        </w:rPr>
                        <w:t>: Freedom of thought, conscience, and religion</w:t>
                      </w:r>
                    </w:p>
                    <w:p w14:paraId="3F134B01" w14:textId="77777777" w:rsidR="00993FE4" w:rsidRPr="00993FE4" w:rsidRDefault="00993FE4" w:rsidP="00993FE4">
                      <w:pPr>
                        <w:numPr>
                          <w:ilvl w:val="0"/>
                          <w:numId w:val="7"/>
                        </w:numPr>
                        <w:rPr>
                          <w:lang w:val="en-GB"/>
                        </w:rPr>
                      </w:pPr>
                      <w:r w:rsidRPr="00993FE4">
                        <w:rPr>
                          <w:b/>
                          <w:bCs/>
                          <w:lang w:val="en-GB"/>
                        </w:rPr>
                        <w:t>Article 18</w:t>
                      </w:r>
                      <w:r w:rsidRPr="00993FE4">
                        <w:rPr>
                          <w:lang w:val="en-GB"/>
                        </w:rPr>
                        <w:t>: Right to asylum</w:t>
                      </w:r>
                    </w:p>
                    <w:p w14:paraId="6231341C" w14:textId="77777777" w:rsidR="00993FE4" w:rsidRPr="00993FE4" w:rsidRDefault="00993FE4" w:rsidP="00993FE4">
                      <w:pPr>
                        <w:numPr>
                          <w:ilvl w:val="0"/>
                          <w:numId w:val="7"/>
                        </w:numPr>
                        <w:rPr>
                          <w:lang w:val="en-GB"/>
                        </w:rPr>
                      </w:pPr>
                      <w:r w:rsidRPr="00993FE4">
                        <w:rPr>
                          <w:b/>
                          <w:bCs/>
                          <w:lang w:val="en-GB"/>
                        </w:rPr>
                        <w:t>Article 24</w:t>
                      </w:r>
                      <w:r w:rsidRPr="00993FE4">
                        <w:rPr>
                          <w:lang w:val="en-GB"/>
                        </w:rPr>
                        <w:t>: Rights of the child</w:t>
                      </w:r>
                    </w:p>
                    <w:p w14:paraId="14A912B5" w14:textId="77777777" w:rsidR="00993FE4" w:rsidRPr="00993FE4" w:rsidRDefault="00993FE4" w:rsidP="00993FE4">
                      <w:pPr>
                        <w:numPr>
                          <w:ilvl w:val="0"/>
                          <w:numId w:val="7"/>
                        </w:numPr>
                        <w:rPr>
                          <w:lang w:val="en-GB"/>
                        </w:rPr>
                      </w:pPr>
                      <w:r w:rsidRPr="00993FE4">
                        <w:rPr>
                          <w:b/>
                          <w:bCs/>
                          <w:lang w:val="en-GB"/>
                        </w:rPr>
                        <w:t>Article 45</w:t>
                      </w:r>
                      <w:r w:rsidRPr="00993FE4">
                        <w:rPr>
                          <w:lang w:val="en-GB"/>
                        </w:rPr>
                        <w:t>: Freedom of movement and residence</w:t>
                      </w:r>
                    </w:p>
                    <w:p w14:paraId="353F58E3" w14:textId="77777777" w:rsidR="00993FE4" w:rsidRPr="00993FE4" w:rsidRDefault="00993FE4" w:rsidP="00993FE4">
                      <w:pPr>
                        <w:numPr>
                          <w:ilvl w:val="0"/>
                          <w:numId w:val="7"/>
                        </w:numPr>
                        <w:rPr>
                          <w:lang w:val="en-GB"/>
                        </w:rPr>
                      </w:pPr>
                      <w:r w:rsidRPr="00993FE4">
                        <w:rPr>
                          <w:b/>
                          <w:bCs/>
                          <w:lang w:val="en-GB"/>
                        </w:rPr>
                        <w:t>Article 47</w:t>
                      </w:r>
                      <w:r w:rsidRPr="00993FE4">
                        <w:rPr>
                          <w:lang w:val="en-GB"/>
                        </w:rPr>
                        <w:t>: Right to an effective remedy and a fair trial</w:t>
                      </w:r>
                    </w:p>
                    <w:p w14:paraId="5A41B99B" w14:textId="77777777" w:rsidR="00993FE4" w:rsidRPr="00993FE4" w:rsidRDefault="00993FE4" w:rsidP="00993FE4">
                      <w:pPr>
                        <w:numPr>
                          <w:ilvl w:val="0"/>
                          <w:numId w:val="7"/>
                        </w:numPr>
                        <w:rPr>
                          <w:lang w:val="en-GB"/>
                        </w:rPr>
                      </w:pPr>
                      <w:r w:rsidRPr="00993FE4">
                        <w:rPr>
                          <w:b/>
                          <w:bCs/>
                          <w:lang w:val="en-GB"/>
                        </w:rPr>
                        <w:t>Article 51</w:t>
                      </w:r>
                      <w:r w:rsidRPr="00993FE4">
                        <w:rPr>
                          <w:lang w:val="en-GB"/>
                        </w:rPr>
                        <w:t>: Scope of application of the Charter</w:t>
                      </w:r>
                    </w:p>
                    <w:p w14:paraId="005E888A" w14:textId="77777777" w:rsidR="00993FE4" w:rsidRPr="00993FE4" w:rsidRDefault="00993FE4">
                      <w:pPr>
                        <w:rPr>
                          <w:lang w:val="en-GB"/>
                        </w:rPr>
                      </w:pPr>
                    </w:p>
                  </w:txbxContent>
                </v:textbox>
                <w10:wrap type="square" anchorx="margin"/>
              </v:roundrect>
            </w:pict>
          </mc:Fallback>
        </mc:AlternateContent>
      </w:r>
      <w:r w:rsidR="00530D49" w:rsidRPr="00993FE4">
        <w:rPr>
          <w:rFonts w:ascii="Calibri" w:hAnsi="Calibri" w:cs="Calibri"/>
          <w:b/>
          <w:bCs/>
          <w:color w:val="156082" w:themeColor="accent1"/>
          <w:sz w:val="28"/>
          <w:szCs w:val="28"/>
          <w:lang w:val="en-GB"/>
        </w:rPr>
        <w:t>CASE</w:t>
      </w:r>
      <w:r w:rsidR="003E2B93" w:rsidRPr="00993FE4">
        <w:rPr>
          <w:rFonts w:ascii="Calibri" w:hAnsi="Calibri" w:cs="Calibri"/>
          <w:b/>
          <w:bCs/>
          <w:color w:val="156082" w:themeColor="accent1"/>
          <w:sz w:val="28"/>
          <w:szCs w:val="28"/>
          <w:lang w:val="en-GB"/>
        </w:rPr>
        <w:t xml:space="preserve"> </w:t>
      </w:r>
      <w:proofErr w:type="gramStart"/>
      <w:r w:rsidR="003E2B93" w:rsidRPr="00993FE4">
        <w:rPr>
          <w:rFonts w:ascii="Calibri" w:hAnsi="Calibri" w:cs="Calibri"/>
          <w:b/>
          <w:bCs/>
          <w:color w:val="156082" w:themeColor="accent1"/>
          <w:sz w:val="28"/>
          <w:szCs w:val="28"/>
          <w:lang w:val="en-GB"/>
        </w:rPr>
        <w:t>1</w:t>
      </w:r>
      <w:r>
        <w:rPr>
          <w:rFonts w:ascii="Calibri" w:hAnsi="Calibri" w:cs="Calibri"/>
          <w:b/>
          <w:bCs/>
          <w:color w:val="156082" w:themeColor="accent1"/>
          <w:sz w:val="28"/>
          <w:szCs w:val="28"/>
          <w:lang w:val="en-GB"/>
        </w:rPr>
        <w:t xml:space="preserve"> :</w:t>
      </w:r>
      <w:proofErr w:type="gramEnd"/>
      <w:r>
        <w:rPr>
          <w:rFonts w:ascii="Calibri" w:hAnsi="Calibri" w:cs="Calibri"/>
          <w:b/>
          <w:bCs/>
          <w:color w:val="156082" w:themeColor="accent1"/>
          <w:sz w:val="28"/>
          <w:szCs w:val="28"/>
          <w:lang w:val="en-GB"/>
        </w:rPr>
        <w:t xml:space="preserve"> </w:t>
      </w:r>
      <w:r w:rsidR="00530D49" w:rsidRPr="00993FE4">
        <w:rPr>
          <w:rFonts w:ascii="Calibri" w:hAnsi="Calibri" w:cs="Calibri"/>
          <w:b/>
          <w:bCs/>
          <w:i/>
          <w:iCs/>
          <w:color w:val="156082" w:themeColor="accent1"/>
          <w:sz w:val="24"/>
          <w:szCs w:val="24"/>
          <w:lang w:val="en-GB"/>
        </w:rPr>
        <w:t>CATHERINA LITEL</w:t>
      </w:r>
      <w:r w:rsidR="003E2B93" w:rsidRPr="00993FE4">
        <w:rPr>
          <w:rFonts w:ascii="Calibri" w:hAnsi="Calibri" w:cs="Calibri"/>
          <w:b/>
          <w:bCs/>
          <w:i/>
          <w:iCs/>
          <w:color w:val="156082" w:themeColor="accent1"/>
          <w:sz w:val="24"/>
          <w:szCs w:val="24"/>
          <w:lang w:val="en-GB"/>
        </w:rPr>
        <w:t xml:space="preserve"> CASE</w:t>
      </w:r>
      <w:bookmarkStart w:id="0" w:name="_Hlk185342298"/>
      <w:r w:rsidR="00057A14">
        <w:rPr>
          <w:rFonts w:ascii="Calibri" w:hAnsi="Calibri" w:cs="Calibri"/>
          <w:b/>
          <w:bCs/>
          <w:i/>
          <w:iCs/>
          <w:color w:val="156082" w:themeColor="accent1"/>
          <w:sz w:val="24"/>
          <w:szCs w:val="24"/>
          <w:lang w:val="en-GB"/>
        </w:rPr>
        <w:pict w14:anchorId="1C0AFC78">
          <v:rect id="_x0000_i1025" style="width:422.3pt;height:1pt" o:hrpct="931" o:hralign="center" o:hrstd="t" o:hrnoshade="t" o:hr="t" fillcolor="#002060" stroked="f"/>
        </w:pict>
      </w:r>
      <w:bookmarkEnd w:id="0"/>
    </w:p>
    <w:p w14:paraId="0AEF5926" w14:textId="77777777" w:rsidR="00591060" w:rsidRDefault="00591060" w:rsidP="00591060">
      <w:pPr>
        <w:spacing w:line="276" w:lineRule="auto"/>
        <w:jc w:val="center"/>
        <w:rPr>
          <w:rFonts w:ascii="Calibri" w:hAnsi="Calibri" w:cs="Calibri"/>
          <w:b/>
          <w:bCs/>
          <w:i/>
          <w:iCs/>
          <w:color w:val="156082" w:themeColor="accent1"/>
          <w:sz w:val="24"/>
          <w:szCs w:val="24"/>
          <w:lang w:val="en-GB"/>
        </w:rPr>
      </w:pPr>
    </w:p>
    <w:p w14:paraId="2E9CA483" w14:textId="0547AC42" w:rsidR="00530D49" w:rsidRPr="004C1FEA" w:rsidRDefault="00530D49"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t xml:space="preserve">Mrs Caterina LITEL and her two daughters (G and N) of Cameroonian origin have lived in France for 25 </w:t>
      </w:r>
      <w:r w:rsidR="000D67F7" w:rsidRPr="004C1FEA">
        <w:rPr>
          <w:rFonts w:ascii="Calibri Light" w:hAnsi="Calibri Light" w:cs="Calibri Light"/>
          <w:sz w:val="24"/>
          <w:szCs w:val="24"/>
          <w:lang w:val="en-GB"/>
        </w:rPr>
        <w:t>years and</w:t>
      </w:r>
      <w:r w:rsidRPr="004C1FEA">
        <w:rPr>
          <w:rFonts w:ascii="Calibri Light" w:hAnsi="Calibri Light" w:cs="Calibri Light"/>
          <w:sz w:val="24"/>
          <w:szCs w:val="24"/>
          <w:lang w:val="en-GB"/>
        </w:rPr>
        <w:t xml:space="preserve"> obtained French nationality in 2015. Mr. Marcus LITEL, of Cameroonian nationality,</w:t>
      </w:r>
      <w:r w:rsidR="00FA6035" w:rsidRPr="004C1FEA">
        <w:rPr>
          <w:rFonts w:ascii="Calibri Light" w:hAnsi="Calibri Light" w:cs="Calibri Light"/>
          <w:sz w:val="24"/>
          <w:szCs w:val="24"/>
          <w:lang w:val="en-GB"/>
        </w:rPr>
        <w:t xml:space="preserve"> was presumed dead by his wife after an air disaster in Cameroon in 2008. He now </w:t>
      </w:r>
      <w:r w:rsidRPr="004C1FEA">
        <w:rPr>
          <w:rFonts w:ascii="Calibri Light" w:hAnsi="Calibri Light" w:cs="Calibri Light"/>
          <w:sz w:val="24"/>
          <w:szCs w:val="24"/>
          <w:lang w:val="en-GB"/>
        </w:rPr>
        <w:t>wishe</w:t>
      </w:r>
      <w:r w:rsidR="00FA6035" w:rsidRPr="004C1FEA">
        <w:rPr>
          <w:rFonts w:ascii="Calibri Light" w:hAnsi="Calibri Light" w:cs="Calibri Light"/>
          <w:sz w:val="24"/>
          <w:szCs w:val="24"/>
          <w:lang w:val="en-GB"/>
        </w:rPr>
        <w:t>s</w:t>
      </w:r>
      <w:r w:rsidRPr="004C1FEA">
        <w:rPr>
          <w:rFonts w:ascii="Calibri Light" w:hAnsi="Calibri Light" w:cs="Calibri Light"/>
          <w:sz w:val="24"/>
          <w:szCs w:val="24"/>
          <w:lang w:val="en-GB"/>
        </w:rPr>
        <w:t xml:space="preserve"> to join his wife in Nice (</w:t>
      </w:r>
      <w:r w:rsidR="000D67F7" w:rsidRPr="004C1FEA">
        <w:rPr>
          <w:rFonts w:ascii="Calibri Light" w:hAnsi="Calibri Light" w:cs="Calibri Light"/>
          <w:sz w:val="24"/>
          <w:szCs w:val="24"/>
          <w:lang w:val="en-GB"/>
        </w:rPr>
        <w:t>south of</w:t>
      </w:r>
      <w:r w:rsidRPr="004C1FEA">
        <w:rPr>
          <w:rFonts w:ascii="Calibri Light" w:hAnsi="Calibri Light" w:cs="Calibri Light"/>
          <w:sz w:val="24"/>
          <w:szCs w:val="24"/>
          <w:lang w:val="en-GB"/>
        </w:rPr>
        <w:t xml:space="preserve"> France, “la Riviera”)</w:t>
      </w:r>
      <w:r w:rsidR="000D67F7" w:rsidRPr="004C1FEA">
        <w:rPr>
          <w:rFonts w:ascii="Calibri Light" w:hAnsi="Calibri Light" w:cs="Calibri Light"/>
          <w:sz w:val="24"/>
          <w:szCs w:val="24"/>
          <w:lang w:val="en-GB"/>
        </w:rPr>
        <w:t xml:space="preserve"> </w:t>
      </w:r>
      <w:r w:rsidRPr="004C1FEA">
        <w:rPr>
          <w:rFonts w:ascii="Calibri Light" w:hAnsi="Calibri Light" w:cs="Calibri Light"/>
          <w:sz w:val="24"/>
          <w:szCs w:val="24"/>
          <w:lang w:val="en-GB"/>
        </w:rPr>
        <w:t xml:space="preserve">to </w:t>
      </w:r>
      <w:r w:rsidR="00FA6035" w:rsidRPr="004C1FEA">
        <w:rPr>
          <w:rFonts w:ascii="Calibri Light" w:hAnsi="Calibri Light" w:cs="Calibri Light"/>
          <w:sz w:val="24"/>
          <w:szCs w:val="24"/>
          <w:lang w:val="en-GB"/>
        </w:rPr>
        <w:t xml:space="preserve">meet his </w:t>
      </w:r>
      <w:r w:rsidRPr="004C1FEA">
        <w:rPr>
          <w:rFonts w:ascii="Calibri Light" w:hAnsi="Calibri Light" w:cs="Calibri Light"/>
          <w:sz w:val="24"/>
          <w:szCs w:val="24"/>
          <w:lang w:val="en-GB"/>
        </w:rPr>
        <w:t>two daughters born</w:t>
      </w:r>
      <w:r w:rsidR="00FA6035" w:rsidRPr="004C1FEA">
        <w:rPr>
          <w:rFonts w:ascii="Calibri Light" w:hAnsi="Calibri Light" w:cs="Calibri Light"/>
          <w:sz w:val="24"/>
          <w:szCs w:val="24"/>
          <w:lang w:val="en-GB"/>
        </w:rPr>
        <w:t>, who were born</w:t>
      </w:r>
      <w:r w:rsidRPr="004C1FEA">
        <w:rPr>
          <w:rFonts w:ascii="Calibri Light" w:hAnsi="Calibri Light" w:cs="Calibri Light"/>
          <w:sz w:val="24"/>
          <w:szCs w:val="24"/>
          <w:lang w:val="en-GB"/>
        </w:rPr>
        <w:t xml:space="preserve"> after the plane crash. He applied to the French Consulate in Yaoundé, which, after a </w:t>
      </w:r>
      <w:r w:rsidR="00FA6035" w:rsidRPr="004C1FEA">
        <w:rPr>
          <w:rFonts w:ascii="Calibri Light" w:hAnsi="Calibri Light" w:cs="Calibri Light"/>
          <w:sz w:val="24"/>
          <w:szCs w:val="24"/>
          <w:lang w:val="en-GB"/>
        </w:rPr>
        <w:t>three</w:t>
      </w:r>
      <w:r w:rsidRPr="004C1FEA">
        <w:rPr>
          <w:rFonts w:ascii="Calibri Light" w:hAnsi="Calibri Light" w:cs="Calibri Light"/>
          <w:sz w:val="24"/>
          <w:szCs w:val="24"/>
          <w:lang w:val="en-GB"/>
        </w:rPr>
        <w:t xml:space="preserve">-month investigation, rejected his </w:t>
      </w:r>
      <w:r w:rsidR="00FA6035" w:rsidRPr="004C1FEA">
        <w:rPr>
          <w:rFonts w:ascii="Calibri Light" w:hAnsi="Calibri Light" w:cs="Calibri Light"/>
          <w:sz w:val="24"/>
          <w:szCs w:val="24"/>
          <w:lang w:val="en-GB"/>
        </w:rPr>
        <w:t>visa application</w:t>
      </w:r>
      <w:r w:rsidRPr="004C1FEA">
        <w:rPr>
          <w:rFonts w:ascii="Calibri Light" w:hAnsi="Calibri Light" w:cs="Calibri Light"/>
          <w:sz w:val="24"/>
          <w:szCs w:val="24"/>
          <w:lang w:val="en-GB"/>
        </w:rPr>
        <w:t xml:space="preserve"> without giving any reasons.</w:t>
      </w:r>
    </w:p>
    <w:p w14:paraId="4A600A42" w14:textId="6AB22283" w:rsidR="00530D49" w:rsidRPr="004C1FEA" w:rsidRDefault="00FA6035"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t>Marcus filed with a case</w:t>
      </w:r>
      <w:r w:rsidR="00530D49" w:rsidRPr="004C1FEA">
        <w:rPr>
          <w:rFonts w:ascii="Calibri Light" w:hAnsi="Calibri Light" w:cs="Calibri Light"/>
          <w:sz w:val="24"/>
          <w:szCs w:val="24"/>
          <w:lang w:val="en-GB"/>
        </w:rPr>
        <w:t xml:space="preserve"> </w:t>
      </w:r>
      <w:r w:rsidRPr="004C1FEA">
        <w:rPr>
          <w:rFonts w:ascii="Calibri Light" w:hAnsi="Calibri Light" w:cs="Calibri Light"/>
          <w:sz w:val="24"/>
          <w:szCs w:val="24"/>
          <w:lang w:val="en-GB"/>
        </w:rPr>
        <w:t xml:space="preserve">before </w:t>
      </w:r>
      <w:r w:rsidR="00530D49" w:rsidRPr="004C1FEA">
        <w:rPr>
          <w:rFonts w:ascii="Calibri Light" w:hAnsi="Calibri Light" w:cs="Calibri Light"/>
          <w:sz w:val="24"/>
          <w:szCs w:val="24"/>
          <w:lang w:val="en-GB"/>
        </w:rPr>
        <w:t>the Administrative Court of Nice (southern France) to contest the decision</w:t>
      </w:r>
      <w:r w:rsidRPr="004C1FEA">
        <w:rPr>
          <w:rFonts w:ascii="Calibri Light" w:hAnsi="Calibri Light" w:cs="Calibri Light"/>
          <w:sz w:val="24"/>
          <w:szCs w:val="24"/>
          <w:lang w:val="en-GB"/>
        </w:rPr>
        <w:t xml:space="preserve">. </w:t>
      </w:r>
      <w:proofErr w:type="gramStart"/>
      <w:r w:rsidRPr="004C1FEA">
        <w:rPr>
          <w:rFonts w:ascii="Calibri Light" w:hAnsi="Calibri Light" w:cs="Calibri Light"/>
          <w:sz w:val="24"/>
          <w:szCs w:val="24"/>
          <w:lang w:val="en-GB"/>
        </w:rPr>
        <w:t>However</w:t>
      </w:r>
      <w:proofErr w:type="gramEnd"/>
      <w:r w:rsidRPr="004C1FEA">
        <w:rPr>
          <w:rFonts w:ascii="Calibri Light" w:hAnsi="Calibri Light" w:cs="Calibri Light"/>
          <w:sz w:val="24"/>
          <w:szCs w:val="24"/>
          <w:lang w:val="en-GB"/>
        </w:rPr>
        <w:t xml:space="preserve"> </w:t>
      </w:r>
      <w:r w:rsidR="00530D49" w:rsidRPr="004C1FEA">
        <w:rPr>
          <w:rFonts w:ascii="Calibri Light" w:hAnsi="Calibri Light" w:cs="Calibri Light"/>
          <w:sz w:val="24"/>
          <w:szCs w:val="24"/>
          <w:lang w:val="en-GB"/>
        </w:rPr>
        <w:t>the Court declared h</w:t>
      </w:r>
      <w:r w:rsidRPr="004C1FEA">
        <w:rPr>
          <w:rFonts w:ascii="Calibri Light" w:hAnsi="Calibri Light" w:cs="Calibri Light"/>
          <w:sz w:val="24"/>
          <w:szCs w:val="24"/>
          <w:lang w:val="en-GB"/>
        </w:rPr>
        <w:t>is claim</w:t>
      </w:r>
      <w:r w:rsidR="00530D49" w:rsidRPr="004C1FEA">
        <w:rPr>
          <w:rFonts w:ascii="Calibri Light" w:hAnsi="Calibri Light" w:cs="Calibri Light"/>
          <w:sz w:val="24"/>
          <w:szCs w:val="24"/>
          <w:lang w:val="en-GB"/>
        </w:rPr>
        <w:t xml:space="preserve"> inadmissible, considering that the French Minister of the Interior was not required to </w:t>
      </w:r>
      <w:r w:rsidRPr="004C1FEA">
        <w:rPr>
          <w:rFonts w:ascii="Calibri Light" w:hAnsi="Calibri Light" w:cs="Calibri Light"/>
          <w:sz w:val="24"/>
          <w:szCs w:val="24"/>
          <w:lang w:val="en-GB"/>
        </w:rPr>
        <w:t>provide</w:t>
      </w:r>
      <w:r w:rsidR="00530D49" w:rsidRPr="004C1FEA">
        <w:rPr>
          <w:rFonts w:ascii="Calibri Light" w:hAnsi="Calibri Light" w:cs="Calibri Light"/>
          <w:sz w:val="24"/>
          <w:szCs w:val="24"/>
          <w:lang w:val="en-GB"/>
        </w:rPr>
        <w:t xml:space="preserve"> reasons for </w:t>
      </w:r>
      <w:r w:rsidRPr="004C1FEA">
        <w:rPr>
          <w:rFonts w:ascii="Calibri Light" w:hAnsi="Calibri Light" w:cs="Calibri Light"/>
          <w:sz w:val="24"/>
          <w:szCs w:val="24"/>
          <w:lang w:val="en-GB"/>
        </w:rPr>
        <w:t>t</w:t>
      </w:r>
      <w:r w:rsidR="00530D49" w:rsidRPr="004C1FEA">
        <w:rPr>
          <w:rFonts w:ascii="Calibri Light" w:hAnsi="Calibri Light" w:cs="Calibri Light"/>
          <w:sz w:val="24"/>
          <w:szCs w:val="24"/>
          <w:lang w:val="en-GB"/>
        </w:rPr>
        <w:t>h</w:t>
      </w:r>
      <w:r w:rsidRPr="004C1FEA">
        <w:rPr>
          <w:rFonts w:ascii="Calibri Light" w:hAnsi="Calibri Light" w:cs="Calibri Light"/>
          <w:sz w:val="24"/>
          <w:szCs w:val="24"/>
          <w:lang w:val="en-GB"/>
        </w:rPr>
        <w:t>e</w:t>
      </w:r>
      <w:r w:rsidR="00530D49" w:rsidRPr="004C1FEA">
        <w:rPr>
          <w:rFonts w:ascii="Calibri Light" w:hAnsi="Calibri Light" w:cs="Calibri Light"/>
          <w:sz w:val="24"/>
          <w:szCs w:val="24"/>
          <w:lang w:val="en-GB"/>
        </w:rPr>
        <w:t xml:space="preserve"> decision</w:t>
      </w:r>
      <w:r w:rsidRPr="004C1FEA">
        <w:rPr>
          <w:rFonts w:ascii="Calibri Light" w:hAnsi="Calibri Light" w:cs="Calibri Light"/>
          <w:sz w:val="24"/>
          <w:szCs w:val="24"/>
          <w:lang w:val="en-GB"/>
        </w:rPr>
        <w:t xml:space="preserve">. The Court further determined that the decision </w:t>
      </w:r>
      <w:r w:rsidR="00530D49" w:rsidRPr="004C1FEA">
        <w:rPr>
          <w:rFonts w:ascii="Calibri Light" w:hAnsi="Calibri Light" w:cs="Calibri Light"/>
          <w:sz w:val="24"/>
          <w:szCs w:val="24"/>
          <w:lang w:val="en-GB"/>
        </w:rPr>
        <w:t>was not open to judicial appeal</w:t>
      </w:r>
      <w:r w:rsidRPr="004C1FEA">
        <w:rPr>
          <w:rFonts w:ascii="Calibri Light" w:hAnsi="Calibri Light" w:cs="Calibri Light"/>
          <w:sz w:val="24"/>
          <w:szCs w:val="24"/>
          <w:lang w:val="en-GB"/>
        </w:rPr>
        <w:t xml:space="preserve"> due to confidential State security information alleging that Marcus was responsible for the Yaoundé air disaster, which he had survived for unknown reasons. The French intelligence services supported this claim with evidence derived from Marcus’s mobile phone records and location data provided by telephone operators.</w:t>
      </w:r>
    </w:p>
    <w:p w14:paraId="6176698E" w14:textId="33489D84" w:rsidR="00530D49" w:rsidRPr="004C1FEA" w:rsidRDefault="000D67F7"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lastRenderedPageBreak/>
        <w:t>During</w:t>
      </w:r>
      <w:r w:rsidR="00530D49" w:rsidRPr="004C1FEA">
        <w:rPr>
          <w:rFonts w:ascii="Calibri Light" w:hAnsi="Calibri Light" w:cs="Calibri Light"/>
          <w:sz w:val="24"/>
          <w:szCs w:val="24"/>
          <w:lang w:val="en-GB"/>
        </w:rPr>
        <w:t xml:space="preserve"> the proceedings, the Public Prosecutor </w:t>
      </w:r>
      <w:r w:rsidR="00FA6035" w:rsidRPr="004C1FEA">
        <w:rPr>
          <w:rFonts w:ascii="Calibri Light" w:hAnsi="Calibri Light" w:cs="Calibri Light"/>
          <w:sz w:val="24"/>
          <w:szCs w:val="24"/>
          <w:lang w:val="en-GB"/>
        </w:rPr>
        <w:t>reviewed</w:t>
      </w:r>
      <w:r w:rsidR="00530D49" w:rsidRPr="004C1FEA">
        <w:rPr>
          <w:rFonts w:ascii="Calibri Light" w:hAnsi="Calibri Light" w:cs="Calibri Light"/>
          <w:sz w:val="24"/>
          <w:szCs w:val="24"/>
          <w:lang w:val="en-GB"/>
        </w:rPr>
        <w:t xml:space="preserve"> the civil status of Mrs. LITEL's </w:t>
      </w:r>
      <w:r w:rsidRPr="004C1FEA">
        <w:rPr>
          <w:rFonts w:ascii="Calibri Light" w:hAnsi="Calibri Light" w:cs="Calibri Light"/>
          <w:sz w:val="24"/>
          <w:szCs w:val="24"/>
          <w:lang w:val="en-GB"/>
        </w:rPr>
        <w:t>daughters and</w:t>
      </w:r>
      <w:r w:rsidR="00530D49" w:rsidRPr="004C1FEA">
        <w:rPr>
          <w:rFonts w:ascii="Calibri Light" w:hAnsi="Calibri Light" w:cs="Calibri Light"/>
          <w:sz w:val="24"/>
          <w:szCs w:val="24"/>
          <w:lang w:val="en-GB"/>
        </w:rPr>
        <w:t xml:space="preserve"> </w:t>
      </w:r>
      <w:r w:rsidR="00FA6035" w:rsidRPr="004C1FEA">
        <w:rPr>
          <w:rFonts w:ascii="Calibri Light" w:hAnsi="Calibri Light" w:cs="Calibri Light"/>
          <w:sz w:val="24"/>
          <w:szCs w:val="24"/>
          <w:lang w:val="en-GB"/>
        </w:rPr>
        <w:t>discovered</w:t>
      </w:r>
      <w:r w:rsidR="00530D49" w:rsidRPr="004C1FEA">
        <w:rPr>
          <w:rFonts w:ascii="Calibri Light" w:hAnsi="Calibri Light" w:cs="Calibri Light"/>
          <w:sz w:val="24"/>
          <w:szCs w:val="24"/>
          <w:lang w:val="en-GB"/>
        </w:rPr>
        <w:t xml:space="preserve"> that they </w:t>
      </w:r>
      <w:r w:rsidR="00FA6035" w:rsidRPr="004C1FEA">
        <w:rPr>
          <w:rFonts w:ascii="Calibri Light" w:hAnsi="Calibri Light" w:cs="Calibri Light"/>
          <w:sz w:val="24"/>
          <w:szCs w:val="24"/>
          <w:lang w:val="en-GB"/>
        </w:rPr>
        <w:t>were</w:t>
      </w:r>
      <w:r w:rsidR="00530D49" w:rsidRPr="004C1FEA">
        <w:rPr>
          <w:rFonts w:ascii="Calibri Light" w:hAnsi="Calibri Light" w:cs="Calibri Light"/>
          <w:sz w:val="24"/>
          <w:szCs w:val="24"/>
          <w:lang w:val="en-GB"/>
        </w:rPr>
        <w:t xml:space="preserve"> born in Spain </w:t>
      </w:r>
      <w:r w:rsidR="00FA6035" w:rsidRPr="004C1FEA">
        <w:rPr>
          <w:rFonts w:ascii="Calibri Light" w:hAnsi="Calibri Light" w:cs="Calibri Light"/>
          <w:sz w:val="24"/>
          <w:szCs w:val="24"/>
          <w:lang w:val="en-GB"/>
        </w:rPr>
        <w:t>through</w:t>
      </w:r>
      <w:r w:rsidR="00530D49" w:rsidRPr="004C1FEA">
        <w:rPr>
          <w:rFonts w:ascii="Calibri Light" w:hAnsi="Calibri Light" w:cs="Calibri Light"/>
          <w:sz w:val="24"/>
          <w:szCs w:val="24"/>
          <w:lang w:val="en-GB"/>
        </w:rPr>
        <w:t xml:space="preserve"> medically assisted procreation (MAP</w:t>
      </w:r>
      <w:r w:rsidR="00FA6035" w:rsidRPr="004C1FEA">
        <w:rPr>
          <w:rFonts w:ascii="Calibri Light" w:hAnsi="Calibri Light" w:cs="Calibri Light"/>
          <w:sz w:val="24"/>
          <w:szCs w:val="24"/>
          <w:lang w:val="en-GB"/>
        </w:rPr>
        <w:t xml:space="preserve">. According </w:t>
      </w:r>
      <w:r w:rsidR="00530D49" w:rsidRPr="004C1FEA">
        <w:rPr>
          <w:rFonts w:ascii="Calibri Light" w:hAnsi="Calibri Light" w:cs="Calibri Light"/>
          <w:sz w:val="24"/>
          <w:szCs w:val="24"/>
          <w:lang w:val="en-GB"/>
        </w:rPr>
        <w:t xml:space="preserve">to the birth certificate </w:t>
      </w:r>
      <w:r w:rsidR="00FA6035" w:rsidRPr="004C1FEA">
        <w:rPr>
          <w:rFonts w:ascii="Calibri Light" w:hAnsi="Calibri Light" w:cs="Calibri Light"/>
          <w:sz w:val="24"/>
          <w:szCs w:val="24"/>
          <w:lang w:val="en-GB"/>
        </w:rPr>
        <w:t xml:space="preserve">issues by </w:t>
      </w:r>
      <w:r w:rsidR="00530D49" w:rsidRPr="004C1FEA">
        <w:rPr>
          <w:rFonts w:ascii="Calibri Light" w:hAnsi="Calibri Light" w:cs="Calibri Light"/>
          <w:sz w:val="24"/>
          <w:szCs w:val="24"/>
          <w:lang w:val="en-GB"/>
        </w:rPr>
        <w:t xml:space="preserve">the province of </w:t>
      </w:r>
      <w:r w:rsidRPr="004C1FEA">
        <w:rPr>
          <w:rFonts w:ascii="Calibri Light" w:hAnsi="Calibri Light" w:cs="Calibri Light"/>
          <w:sz w:val="24"/>
          <w:szCs w:val="24"/>
          <w:lang w:val="en-GB"/>
        </w:rPr>
        <w:t>Girona</w:t>
      </w:r>
      <w:r w:rsidR="00530D49" w:rsidRPr="004C1FEA">
        <w:rPr>
          <w:rFonts w:ascii="Calibri Light" w:hAnsi="Calibri Light" w:cs="Calibri Light"/>
          <w:sz w:val="24"/>
          <w:szCs w:val="24"/>
          <w:lang w:val="en-GB"/>
        </w:rPr>
        <w:t>,</w:t>
      </w:r>
      <w:r w:rsidR="00FA6035" w:rsidRPr="004C1FEA">
        <w:rPr>
          <w:rFonts w:ascii="Calibri Light" w:hAnsi="Calibri Light" w:cs="Calibri Light"/>
          <w:sz w:val="24"/>
          <w:szCs w:val="24"/>
          <w:lang w:val="en-GB"/>
        </w:rPr>
        <w:t xml:space="preserve"> their parents are listed as</w:t>
      </w:r>
      <w:r w:rsidR="00530D49" w:rsidRPr="004C1FEA">
        <w:rPr>
          <w:rFonts w:ascii="Calibri Light" w:hAnsi="Calibri Light" w:cs="Calibri Light"/>
          <w:sz w:val="24"/>
          <w:szCs w:val="24"/>
          <w:lang w:val="en-GB"/>
        </w:rPr>
        <w:t xml:space="preserve"> Mrs. Caterina LITEL and Mrs. Veronica LITEL (</w:t>
      </w:r>
      <w:r w:rsidR="00FA6035" w:rsidRPr="004C1FEA">
        <w:rPr>
          <w:rFonts w:ascii="Calibri Light" w:hAnsi="Calibri Light" w:cs="Calibri Light"/>
          <w:sz w:val="24"/>
          <w:szCs w:val="24"/>
          <w:lang w:val="en-GB"/>
        </w:rPr>
        <w:t>Marcus’s sister</w:t>
      </w:r>
      <w:r w:rsidR="00530D49" w:rsidRPr="004C1FEA">
        <w:rPr>
          <w:rFonts w:ascii="Calibri Light" w:hAnsi="Calibri Light" w:cs="Calibri Light"/>
          <w:sz w:val="24"/>
          <w:szCs w:val="24"/>
          <w:lang w:val="en-GB"/>
        </w:rPr>
        <w:t xml:space="preserve">). Caterina had married Marcus out of desperation, </w:t>
      </w:r>
      <w:r w:rsidR="00FA6035" w:rsidRPr="004C1FEA">
        <w:rPr>
          <w:rFonts w:ascii="Calibri Light" w:hAnsi="Calibri Light" w:cs="Calibri Light"/>
          <w:sz w:val="24"/>
          <w:szCs w:val="24"/>
          <w:lang w:val="en-GB"/>
        </w:rPr>
        <w:t xml:space="preserve">despite being in love </w:t>
      </w:r>
      <w:r w:rsidR="00530D49" w:rsidRPr="004C1FEA">
        <w:rPr>
          <w:rFonts w:ascii="Calibri Light" w:hAnsi="Calibri Light" w:cs="Calibri Light"/>
          <w:sz w:val="24"/>
          <w:szCs w:val="24"/>
          <w:lang w:val="en-GB"/>
        </w:rPr>
        <w:t xml:space="preserve">with Veronica, </w:t>
      </w:r>
      <w:r w:rsidR="00FA6035" w:rsidRPr="004C1FEA">
        <w:rPr>
          <w:rFonts w:ascii="Calibri Light" w:hAnsi="Calibri Light" w:cs="Calibri Light"/>
          <w:sz w:val="24"/>
          <w:szCs w:val="24"/>
          <w:lang w:val="en-GB"/>
        </w:rPr>
        <w:t xml:space="preserve">as such a union </w:t>
      </w:r>
      <w:r w:rsidR="00530D49" w:rsidRPr="004C1FEA">
        <w:rPr>
          <w:rFonts w:ascii="Calibri Light" w:hAnsi="Calibri Light" w:cs="Calibri Light"/>
          <w:sz w:val="24"/>
          <w:szCs w:val="24"/>
          <w:lang w:val="en-GB"/>
        </w:rPr>
        <w:t>was impossible in her village in Cameroon, where homosexual</w:t>
      </w:r>
      <w:r w:rsidR="00FA6035" w:rsidRPr="004C1FEA">
        <w:rPr>
          <w:rFonts w:ascii="Calibri Light" w:hAnsi="Calibri Light" w:cs="Calibri Light"/>
          <w:sz w:val="24"/>
          <w:szCs w:val="24"/>
          <w:lang w:val="en-GB"/>
        </w:rPr>
        <w:t xml:space="preserve">ity is criminalised. </w:t>
      </w:r>
    </w:p>
    <w:p w14:paraId="16BC55CA" w14:textId="79C22C55" w:rsidR="00530D49" w:rsidRPr="004C1FEA" w:rsidRDefault="00530D49"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t xml:space="preserve">Following this discovery, the Public Prosecutor </w:t>
      </w:r>
      <w:r w:rsidR="00FA6035" w:rsidRPr="004C1FEA">
        <w:rPr>
          <w:rFonts w:ascii="Calibri Light" w:hAnsi="Calibri Light" w:cs="Calibri Light"/>
          <w:sz w:val="24"/>
          <w:szCs w:val="24"/>
          <w:lang w:val="en-GB"/>
        </w:rPr>
        <w:t>revoked</w:t>
      </w:r>
      <w:r w:rsidRPr="004C1FEA">
        <w:rPr>
          <w:rFonts w:ascii="Calibri Light" w:hAnsi="Calibri Light" w:cs="Calibri Light"/>
          <w:sz w:val="24"/>
          <w:szCs w:val="24"/>
          <w:lang w:val="en-GB"/>
        </w:rPr>
        <w:t xml:space="preserve"> G and N's passports and identity cards, preventing them from traveling within the European Union.</w:t>
      </w:r>
    </w:p>
    <w:p w14:paraId="5233DAC2" w14:textId="3F93BD11" w:rsidR="00530D49" w:rsidRPr="004C1FEA" w:rsidRDefault="00530D49"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t>The French Embassy informed the Yaoundé Public Prosecutor of Veronica's</w:t>
      </w:r>
      <w:r w:rsidR="00FA6035" w:rsidRPr="004C1FEA">
        <w:rPr>
          <w:rFonts w:ascii="Calibri Light" w:hAnsi="Calibri Light" w:cs="Calibri Light"/>
          <w:sz w:val="24"/>
          <w:szCs w:val="24"/>
          <w:lang w:val="en-GB"/>
        </w:rPr>
        <w:t xml:space="preserve"> parental status. She was subsequently </w:t>
      </w:r>
      <w:r w:rsidRPr="004C1FEA">
        <w:rPr>
          <w:rFonts w:ascii="Calibri Light" w:hAnsi="Calibri Light" w:cs="Calibri Light"/>
          <w:sz w:val="24"/>
          <w:szCs w:val="24"/>
          <w:lang w:val="en-GB"/>
        </w:rPr>
        <w:t xml:space="preserve">arrested and sentenced to </w:t>
      </w:r>
      <w:r w:rsidR="00FA6035" w:rsidRPr="004C1FEA">
        <w:rPr>
          <w:rFonts w:ascii="Calibri Light" w:hAnsi="Calibri Light" w:cs="Calibri Light"/>
          <w:sz w:val="24"/>
          <w:szCs w:val="24"/>
          <w:lang w:val="en-GB"/>
        </w:rPr>
        <w:t>five</w:t>
      </w:r>
      <w:r w:rsidRPr="004C1FEA">
        <w:rPr>
          <w:rFonts w:ascii="Calibri Light" w:hAnsi="Calibri Light" w:cs="Calibri Light"/>
          <w:sz w:val="24"/>
          <w:szCs w:val="24"/>
          <w:lang w:val="en-GB"/>
        </w:rPr>
        <w:t xml:space="preserve"> years</w:t>
      </w:r>
      <w:r w:rsidR="00FA6035" w:rsidRPr="004C1FEA">
        <w:rPr>
          <w:rFonts w:ascii="Calibri Light" w:hAnsi="Calibri Light" w:cs="Calibri Light"/>
          <w:sz w:val="24"/>
          <w:szCs w:val="24"/>
          <w:lang w:val="en-GB"/>
        </w:rPr>
        <w:t xml:space="preserve"> in prison </w:t>
      </w:r>
      <w:r w:rsidRPr="004C1FEA">
        <w:rPr>
          <w:rFonts w:ascii="Calibri Light" w:hAnsi="Calibri Light" w:cs="Calibri Light"/>
          <w:sz w:val="24"/>
          <w:szCs w:val="24"/>
          <w:lang w:val="en-GB"/>
        </w:rPr>
        <w:t>for homosexuality and using MAP abroad,</w:t>
      </w:r>
      <w:r w:rsidR="00AE56EF" w:rsidRPr="004C1FEA">
        <w:rPr>
          <w:rFonts w:ascii="Calibri Light" w:hAnsi="Calibri Light" w:cs="Calibri Light"/>
          <w:sz w:val="24"/>
          <w:szCs w:val="24"/>
          <w:lang w:val="en-GB"/>
        </w:rPr>
        <w:t xml:space="preserve"> </w:t>
      </w:r>
      <w:r w:rsidR="00FA6035" w:rsidRPr="004C1FEA">
        <w:rPr>
          <w:rFonts w:ascii="Calibri Light" w:hAnsi="Calibri Light" w:cs="Calibri Light"/>
          <w:sz w:val="24"/>
          <w:szCs w:val="24"/>
          <w:lang w:val="en-GB"/>
        </w:rPr>
        <w:t xml:space="preserve">both of which were illegal in </w:t>
      </w:r>
      <w:r w:rsidRPr="004C1FEA">
        <w:rPr>
          <w:rFonts w:ascii="Calibri Light" w:hAnsi="Calibri Light" w:cs="Calibri Light"/>
          <w:sz w:val="24"/>
          <w:szCs w:val="24"/>
          <w:lang w:val="en-GB"/>
        </w:rPr>
        <w:t>Cameroon at the time.</w:t>
      </w:r>
      <w:r w:rsidR="00AE56EF" w:rsidRPr="004C1FEA">
        <w:rPr>
          <w:rFonts w:ascii="Calibri Light" w:hAnsi="Calibri Light" w:cs="Calibri Light"/>
          <w:sz w:val="24"/>
          <w:szCs w:val="24"/>
          <w:lang w:val="en-GB"/>
        </w:rPr>
        <w:t xml:space="preserve"> Veronica</w:t>
      </w:r>
      <w:r w:rsidRPr="004C1FEA">
        <w:rPr>
          <w:rFonts w:ascii="Calibri Light" w:hAnsi="Calibri Light" w:cs="Calibri Light"/>
          <w:sz w:val="24"/>
          <w:szCs w:val="24"/>
          <w:lang w:val="en-GB"/>
        </w:rPr>
        <w:t xml:space="preserve"> applied for refugee status</w:t>
      </w:r>
      <w:r w:rsidR="00AE56EF" w:rsidRPr="004C1FEA">
        <w:rPr>
          <w:rFonts w:ascii="Calibri Light" w:hAnsi="Calibri Light" w:cs="Calibri Light"/>
          <w:sz w:val="24"/>
          <w:szCs w:val="24"/>
          <w:lang w:val="en-GB"/>
        </w:rPr>
        <w:t xml:space="preserve"> in Spain</w:t>
      </w:r>
      <w:r w:rsidRPr="004C1FEA">
        <w:rPr>
          <w:rFonts w:ascii="Calibri Light" w:hAnsi="Calibri Light" w:cs="Calibri Light"/>
          <w:sz w:val="24"/>
          <w:szCs w:val="24"/>
          <w:lang w:val="en-GB"/>
        </w:rPr>
        <w:t>, claiming to be a victim of discrimination based on her sexual orientation, which would put her at risk in prison.</w:t>
      </w:r>
      <w:r w:rsidR="00AE56EF" w:rsidRPr="004C1FEA">
        <w:rPr>
          <w:rFonts w:ascii="Calibri Light" w:hAnsi="Calibri Light" w:cs="Calibri Light"/>
          <w:sz w:val="24"/>
          <w:szCs w:val="24"/>
          <w:lang w:val="en-GB"/>
        </w:rPr>
        <w:t xml:space="preserve"> However, the Spanish authorities denied her application. </w:t>
      </w:r>
    </w:p>
    <w:p w14:paraId="2A5C1D0B" w14:textId="57E6ABC6" w:rsidR="00530D49" w:rsidRPr="004C1FEA" w:rsidRDefault="00530D49"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t xml:space="preserve">Marcus, Caterina and Veronica LITEL </w:t>
      </w:r>
      <w:r w:rsidR="00AE56EF" w:rsidRPr="004C1FEA">
        <w:rPr>
          <w:rFonts w:ascii="Calibri Light" w:hAnsi="Calibri Light" w:cs="Calibri Light"/>
          <w:sz w:val="24"/>
          <w:szCs w:val="24"/>
          <w:lang w:val="en-GB"/>
        </w:rPr>
        <w:t xml:space="preserve">along with </w:t>
      </w:r>
      <w:r w:rsidRPr="004C1FEA">
        <w:rPr>
          <w:rFonts w:ascii="Calibri Light" w:hAnsi="Calibri Light" w:cs="Calibri Light"/>
          <w:sz w:val="24"/>
          <w:szCs w:val="24"/>
          <w:lang w:val="en-GB"/>
        </w:rPr>
        <w:t>their two daughters are</w:t>
      </w:r>
      <w:r w:rsidR="00AE56EF" w:rsidRPr="004C1FEA">
        <w:rPr>
          <w:rFonts w:ascii="Calibri Light" w:hAnsi="Calibri Light" w:cs="Calibri Light"/>
          <w:sz w:val="24"/>
          <w:szCs w:val="24"/>
          <w:lang w:val="en-GB"/>
        </w:rPr>
        <w:t xml:space="preserve"> </w:t>
      </w:r>
      <w:r w:rsidRPr="004C1FEA">
        <w:rPr>
          <w:rFonts w:ascii="Calibri Light" w:hAnsi="Calibri Light" w:cs="Calibri Light"/>
          <w:sz w:val="24"/>
          <w:szCs w:val="24"/>
          <w:lang w:val="en-GB"/>
        </w:rPr>
        <w:t xml:space="preserve">contacting you </w:t>
      </w:r>
      <w:r w:rsidR="00AE56EF" w:rsidRPr="004C1FEA">
        <w:rPr>
          <w:rFonts w:ascii="Calibri Light" w:hAnsi="Calibri Light" w:cs="Calibri Light"/>
          <w:sz w:val="24"/>
          <w:szCs w:val="24"/>
          <w:lang w:val="en-GB"/>
        </w:rPr>
        <w:t xml:space="preserve">for legal advice. They found your </w:t>
      </w:r>
      <w:r w:rsidRPr="004C1FEA">
        <w:rPr>
          <w:rFonts w:ascii="Calibri Light" w:hAnsi="Calibri Light" w:cs="Calibri Light"/>
          <w:sz w:val="24"/>
          <w:szCs w:val="24"/>
          <w:lang w:val="en-GB"/>
        </w:rPr>
        <w:t xml:space="preserve">LinkedIn profile specifying </w:t>
      </w:r>
      <w:r w:rsidR="00AE56EF" w:rsidRPr="004C1FEA">
        <w:rPr>
          <w:rFonts w:ascii="Calibri Light" w:hAnsi="Calibri Light" w:cs="Calibri Light"/>
          <w:sz w:val="24"/>
          <w:szCs w:val="24"/>
          <w:lang w:val="en-GB"/>
        </w:rPr>
        <w:t xml:space="preserve">your expertise </w:t>
      </w:r>
      <w:r w:rsidRPr="004C1FEA">
        <w:rPr>
          <w:rFonts w:ascii="Calibri Light" w:hAnsi="Calibri Light" w:cs="Calibri Light"/>
          <w:sz w:val="24"/>
          <w:szCs w:val="24"/>
          <w:lang w:val="en-GB"/>
        </w:rPr>
        <w:t xml:space="preserve">in European Union law, and more particularly the Charter of Fundamental Rights. </w:t>
      </w:r>
      <w:r w:rsidRPr="004C1FEA">
        <w:rPr>
          <w:rFonts w:ascii="Calibri Light" w:hAnsi="Calibri Light" w:cs="Calibri Light"/>
          <w:b/>
          <w:bCs/>
          <w:sz w:val="24"/>
          <w:szCs w:val="24"/>
          <w:lang w:val="en-GB"/>
        </w:rPr>
        <w:t>Veronica</w:t>
      </w:r>
      <w:r w:rsidRPr="004C1FEA">
        <w:rPr>
          <w:rFonts w:ascii="Calibri Light" w:hAnsi="Calibri Light" w:cs="Calibri Light"/>
          <w:sz w:val="24"/>
          <w:szCs w:val="24"/>
          <w:lang w:val="en-GB"/>
        </w:rPr>
        <w:t>, whose refugee status was re</w:t>
      </w:r>
      <w:r w:rsidR="00CB45F3" w:rsidRPr="004C1FEA">
        <w:rPr>
          <w:rFonts w:ascii="Calibri Light" w:hAnsi="Calibri Light" w:cs="Calibri Light"/>
          <w:sz w:val="24"/>
          <w:szCs w:val="24"/>
          <w:lang w:val="en-GB"/>
        </w:rPr>
        <w:t>jected</w:t>
      </w:r>
      <w:r w:rsidRPr="004C1FEA">
        <w:rPr>
          <w:rFonts w:ascii="Calibri Light" w:hAnsi="Calibri Light" w:cs="Calibri Light"/>
          <w:sz w:val="24"/>
          <w:szCs w:val="24"/>
          <w:lang w:val="en-GB"/>
        </w:rPr>
        <w:t xml:space="preserve"> by the Spanish authority, </w:t>
      </w:r>
      <w:r w:rsidRPr="004C1FEA">
        <w:rPr>
          <w:rFonts w:ascii="Calibri Light" w:hAnsi="Calibri Light" w:cs="Calibri Light"/>
          <w:b/>
          <w:bCs/>
          <w:sz w:val="24"/>
          <w:szCs w:val="24"/>
          <w:lang w:val="en-GB"/>
        </w:rPr>
        <w:t>wants to contest the decision in Spain.</w:t>
      </w:r>
    </w:p>
    <w:p w14:paraId="2AD2FD4C" w14:textId="43C21B5C" w:rsidR="00530D49" w:rsidRPr="004C1FEA" w:rsidRDefault="00530D49"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t>Marcus</w:t>
      </w:r>
      <w:r w:rsidR="00CB45F3" w:rsidRPr="004C1FEA">
        <w:rPr>
          <w:rFonts w:ascii="Calibri Light" w:hAnsi="Calibri Light" w:cs="Calibri Light"/>
          <w:sz w:val="24"/>
          <w:szCs w:val="24"/>
          <w:lang w:val="en-GB"/>
        </w:rPr>
        <w:t xml:space="preserve"> also </w:t>
      </w:r>
      <w:r w:rsidRPr="004C1FEA">
        <w:rPr>
          <w:rFonts w:ascii="Calibri Light" w:hAnsi="Calibri Light" w:cs="Calibri Light"/>
          <w:sz w:val="24"/>
          <w:szCs w:val="24"/>
          <w:lang w:val="en-GB"/>
        </w:rPr>
        <w:t xml:space="preserve">points out that he </w:t>
      </w:r>
      <w:r w:rsidR="00CB45F3" w:rsidRPr="004C1FEA">
        <w:rPr>
          <w:rFonts w:ascii="Calibri Light" w:hAnsi="Calibri Light" w:cs="Calibri Light"/>
          <w:sz w:val="24"/>
          <w:szCs w:val="24"/>
          <w:lang w:val="en-GB"/>
        </w:rPr>
        <w:t xml:space="preserve">formerly </w:t>
      </w:r>
      <w:r w:rsidRPr="004C1FEA">
        <w:rPr>
          <w:rFonts w:ascii="Calibri Light" w:hAnsi="Calibri Light" w:cs="Calibri Light"/>
          <w:sz w:val="24"/>
          <w:szCs w:val="24"/>
          <w:lang w:val="en-GB"/>
        </w:rPr>
        <w:t>taught European law at the University of Yaoundé before joining a revolutionary political opposition movement</w:t>
      </w:r>
      <w:r w:rsidR="00CB45F3" w:rsidRPr="004C1FEA">
        <w:rPr>
          <w:rFonts w:ascii="Calibri Light" w:hAnsi="Calibri Light" w:cs="Calibri Light"/>
          <w:sz w:val="24"/>
          <w:szCs w:val="24"/>
          <w:lang w:val="en-GB"/>
        </w:rPr>
        <w:t>. He is familiar with</w:t>
      </w:r>
      <w:r w:rsidRPr="004C1FEA">
        <w:rPr>
          <w:rFonts w:ascii="Calibri Light" w:hAnsi="Calibri Light" w:cs="Calibri Light"/>
          <w:b/>
          <w:bCs/>
          <w:sz w:val="24"/>
          <w:szCs w:val="24"/>
          <w:lang w:val="en-GB"/>
        </w:rPr>
        <w:t xml:space="preserve"> Regulation (EC) No 810/2009 of the European Parliament and of the Council of July 13, </w:t>
      </w:r>
      <w:proofErr w:type="gramStart"/>
      <w:r w:rsidRPr="004C1FEA">
        <w:rPr>
          <w:rFonts w:ascii="Calibri Light" w:hAnsi="Calibri Light" w:cs="Calibri Light"/>
          <w:b/>
          <w:bCs/>
          <w:sz w:val="24"/>
          <w:szCs w:val="24"/>
          <w:lang w:val="en-GB"/>
        </w:rPr>
        <w:t>2009</w:t>
      </w:r>
      <w:proofErr w:type="gramEnd"/>
      <w:r w:rsidRPr="004C1FEA">
        <w:rPr>
          <w:rFonts w:ascii="Calibri Light" w:hAnsi="Calibri Light" w:cs="Calibri Light"/>
          <w:b/>
          <w:bCs/>
          <w:sz w:val="24"/>
          <w:szCs w:val="24"/>
          <w:lang w:val="en-GB"/>
        </w:rPr>
        <w:t xml:space="preserve"> </w:t>
      </w:r>
      <w:r w:rsidRPr="004C1FEA">
        <w:rPr>
          <w:rFonts w:ascii="Calibri Light" w:hAnsi="Calibri Light" w:cs="Calibri Light"/>
          <w:sz w:val="24"/>
          <w:szCs w:val="24"/>
          <w:lang w:val="en-GB"/>
        </w:rPr>
        <w:t>establishing a Community Code on Visas</w:t>
      </w:r>
      <w:r w:rsidR="00CB45F3" w:rsidRPr="004C1FEA">
        <w:rPr>
          <w:rFonts w:ascii="Calibri Light" w:hAnsi="Calibri Light" w:cs="Calibri Light"/>
          <w:sz w:val="24"/>
          <w:szCs w:val="24"/>
          <w:lang w:val="en-GB"/>
        </w:rPr>
        <w:t>. Regarding</w:t>
      </w:r>
      <w:r w:rsidRPr="004C1FEA">
        <w:rPr>
          <w:rFonts w:ascii="Calibri Light" w:hAnsi="Calibri Light" w:cs="Calibri Light"/>
          <w:sz w:val="24"/>
          <w:szCs w:val="24"/>
          <w:lang w:val="en-GB"/>
        </w:rPr>
        <w:t xml:space="preserve"> privacy and data protection (</w:t>
      </w:r>
      <w:r w:rsidR="00CB45F3" w:rsidRPr="004C1FEA">
        <w:rPr>
          <w:rFonts w:ascii="Calibri Light" w:hAnsi="Calibri Light" w:cs="Calibri Light"/>
          <w:sz w:val="24"/>
          <w:szCs w:val="24"/>
          <w:lang w:val="en-GB"/>
        </w:rPr>
        <w:t>under the GDPR</w:t>
      </w:r>
      <w:r w:rsidRPr="004C1FEA">
        <w:rPr>
          <w:rFonts w:ascii="Calibri Light" w:hAnsi="Calibri Light" w:cs="Calibri Light"/>
          <w:sz w:val="24"/>
          <w:szCs w:val="24"/>
          <w:lang w:val="en-GB"/>
        </w:rPr>
        <w:t xml:space="preserve"> and Directive 2002/58/EC of the European Parliament and of the Council, of July 12, 2002, concerning the processing of personal data and the protection of privacy in the electronic communications sector), </w:t>
      </w:r>
      <w:r w:rsidR="00CB45F3" w:rsidRPr="004C1FEA">
        <w:rPr>
          <w:rFonts w:ascii="Calibri Light" w:hAnsi="Calibri Light" w:cs="Calibri Light"/>
          <w:b/>
          <w:bCs/>
          <w:sz w:val="24"/>
          <w:szCs w:val="24"/>
          <w:lang w:val="en-GB"/>
        </w:rPr>
        <w:t>Marcus</w:t>
      </w:r>
      <w:r w:rsidRPr="004C1FEA">
        <w:rPr>
          <w:rFonts w:ascii="Calibri Light" w:hAnsi="Calibri Light" w:cs="Calibri Light"/>
          <w:b/>
          <w:bCs/>
          <w:sz w:val="24"/>
          <w:szCs w:val="24"/>
          <w:lang w:val="en-GB"/>
        </w:rPr>
        <w:t xml:space="preserve"> intends to challenge the seizure and retention of </w:t>
      </w:r>
      <w:r w:rsidR="00CB45F3" w:rsidRPr="004C1FEA">
        <w:rPr>
          <w:rFonts w:ascii="Calibri Light" w:hAnsi="Calibri Light" w:cs="Calibri Light"/>
          <w:b/>
          <w:bCs/>
          <w:sz w:val="24"/>
          <w:szCs w:val="24"/>
          <w:lang w:val="en-GB"/>
        </w:rPr>
        <w:t xml:space="preserve">his </w:t>
      </w:r>
      <w:r w:rsidRPr="004C1FEA">
        <w:rPr>
          <w:rFonts w:ascii="Calibri Light" w:hAnsi="Calibri Light" w:cs="Calibri Light"/>
          <w:b/>
          <w:bCs/>
          <w:sz w:val="24"/>
          <w:szCs w:val="24"/>
          <w:lang w:val="en-GB"/>
        </w:rPr>
        <w:t xml:space="preserve">location and </w:t>
      </w:r>
      <w:r w:rsidR="00CB45F3" w:rsidRPr="004C1FEA">
        <w:rPr>
          <w:rFonts w:ascii="Calibri Light" w:hAnsi="Calibri Light" w:cs="Calibri Light"/>
          <w:b/>
          <w:bCs/>
          <w:sz w:val="24"/>
          <w:szCs w:val="24"/>
          <w:lang w:val="en-GB"/>
        </w:rPr>
        <w:t xml:space="preserve">phone </w:t>
      </w:r>
      <w:r w:rsidRPr="004C1FEA">
        <w:rPr>
          <w:rFonts w:ascii="Calibri Light" w:hAnsi="Calibri Light" w:cs="Calibri Light"/>
          <w:b/>
          <w:bCs/>
          <w:sz w:val="24"/>
          <w:szCs w:val="24"/>
          <w:lang w:val="en-GB"/>
        </w:rPr>
        <w:t>records</w:t>
      </w:r>
      <w:r w:rsidR="00CB45F3" w:rsidRPr="004C1FEA">
        <w:rPr>
          <w:rFonts w:ascii="Calibri Light" w:hAnsi="Calibri Light" w:cs="Calibri Light"/>
          <w:b/>
          <w:bCs/>
          <w:sz w:val="24"/>
          <w:szCs w:val="24"/>
          <w:lang w:val="en-GB"/>
        </w:rPr>
        <w:t>, as well as</w:t>
      </w:r>
      <w:r w:rsidRPr="004C1FEA">
        <w:rPr>
          <w:rFonts w:ascii="Calibri Light" w:hAnsi="Calibri Light" w:cs="Calibri Light"/>
          <w:b/>
          <w:bCs/>
          <w:sz w:val="24"/>
          <w:szCs w:val="24"/>
          <w:lang w:val="en-GB"/>
        </w:rPr>
        <w:t xml:space="preserve"> the non-disclosure of French </w:t>
      </w:r>
      <w:r w:rsidR="00CB45F3" w:rsidRPr="004C1FEA">
        <w:rPr>
          <w:rFonts w:ascii="Calibri Light" w:hAnsi="Calibri Light" w:cs="Calibri Light"/>
          <w:b/>
          <w:bCs/>
          <w:sz w:val="24"/>
          <w:szCs w:val="24"/>
          <w:lang w:val="en-GB"/>
        </w:rPr>
        <w:t>intelligence information</w:t>
      </w:r>
      <w:r w:rsidR="00CB45F3" w:rsidRPr="004C1FEA">
        <w:rPr>
          <w:rFonts w:ascii="Calibri Light" w:hAnsi="Calibri Light" w:cs="Calibri Light"/>
          <w:sz w:val="24"/>
          <w:szCs w:val="24"/>
          <w:lang w:val="en-GB"/>
        </w:rPr>
        <w:t xml:space="preserve">, </w:t>
      </w:r>
      <w:r w:rsidRPr="004C1FEA">
        <w:rPr>
          <w:rFonts w:ascii="Calibri Light" w:hAnsi="Calibri Light" w:cs="Calibri Light"/>
          <w:sz w:val="24"/>
          <w:szCs w:val="24"/>
          <w:lang w:val="en-GB"/>
        </w:rPr>
        <w:t xml:space="preserve">before the Court of Appeal. </w:t>
      </w:r>
    </w:p>
    <w:p w14:paraId="063E200C" w14:textId="4F848DA2" w:rsidR="00530D49" w:rsidRPr="004C1FEA" w:rsidRDefault="00530D49" w:rsidP="000D67F7">
      <w:pPr>
        <w:spacing w:line="276" w:lineRule="auto"/>
        <w:jc w:val="both"/>
        <w:rPr>
          <w:rFonts w:ascii="Calibri Light" w:hAnsi="Calibri Light" w:cs="Calibri Light"/>
          <w:sz w:val="24"/>
          <w:szCs w:val="24"/>
          <w:lang w:val="en-GB"/>
        </w:rPr>
      </w:pPr>
      <w:r w:rsidRPr="004C1FEA">
        <w:rPr>
          <w:rFonts w:ascii="Calibri Light" w:hAnsi="Calibri Light" w:cs="Calibri Light"/>
          <w:sz w:val="24"/>
          <w:szCs w:val="24"/>
          <w:lang w:val="en-GB"/>
        </w:rPr>
        <w:t xml:space="preserve">Before </w:t>
      </w:r>
      <w:r w:rsidR="00CB45F3" w:rsidRPr="004C1FEA">
        <w:rPr>
          <w:rFonts w:ascii="Calibri Light" w:hAnsi="Calibri Light" w:cs="Calibri Light"/>
          <w:sz w:val="24"/>
          <w:szCs w:val="24"/>
          <w:lang w:val="en-GB"/>
        </w:rPr>
        <w:t xml:space="preserve">initiating </w:t>
      </w:r>
      <w:r w:rsidRPr="004C1FEA">
        <w:rPr>
          <w:rFonts w:ascii="Calibri Light" w:hAnsi="Calibri Light" w:cs="Calibri Light"/>
          <w:sz w:val="24"/>
          <w:szCs w:val="24"/>
          <w:lang w:val="en-GB"/>
        </w:rPr>
        <w:t xml:space="preserve">these complex proceedings, the LITEL family </w:t>
      </w:r>
      <w:r w:rsidR="00CB45F3" w:rsidRPr="004C1FEA">
        <w:rPr>
          <w:rFonts w:ascii="Calibri Light" w:hAnsi="Calibri Light" w:cs="Calibri Light"/>
          <w:sz w:val="24"/>
          <w:szCs w:val="24"/>
          <w:lang w:val="en-GB"/>
        </w:rPr>
        <w:t xml:space="preserve">seeks your </w:t>
      </w:r>
      <w:r w:rsidRPr="004C1FEA">
        <w:rPr>
          <w:rFonts w:ascii="Calibri Light" w:hAnsi="Calibri Light" w:cs="Calibri Light"/>
          <w:sz w:val="24"/>
          <w:szCs w:val="24"/>
          <w:lang w:val="en-GB"/>
        </w:rPr>
        <w:t>legal advice</w:t>
      </w:r>
      <w:r w:rsidR="00530F07" w:rsidRPr="004C1FEA">
        <w:rPr>
          <w:rFonts w:ascii="Calibri Light" w:hAnsi="Calibri Light" w:cs="Calibri Light"/>
          <w:sz w:val="24"/>
          <w:szCs w:val="24"/>
          <w:lang w:val="en-GB"/>
        </w:rPr>
        <w:t>.</w:t>
      </w:r>
    </w:p>
    <w:p w14:paraId="73D23E3A" w14:textId="4F6E6EEB" w:rsidR="00304898" w:rsidRDefault="00304898" w:rsidP="00304898">
      <w:pPr>
        <w:spacing w:line="276"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w:t>
      </w:r>
    </w:p>
    <w:p w14:paraId="16A20148" w14:textId="0065DAE8" w:rsidR="00304898" w:rsidRDefault="00304898">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5C2E0581" w14:textId="38CCCFF0" w:rsidR="00591060" w:rsidRPr="00591060" w:rsidRDefault="00591060" w:rsidP="00591060">
      <w:pPr>
        <w:jc w:val="center"/>
        <w:rPr>
          <w:rFonts w:ascii="Calibri" w:hAnsi="Calibri" w:cs="Calibri"/>
          <w:b/>
          <w:bCs/>
          <w:color w:val="156082" w:themeColor="accent1"/>
          <w:sz w:val="28"/>
          <w:szCs w:val="28"/>
          <w:lang w:val="en-US"/>
        </w:rPr>
      </w:pPr>
      <w:r w:rsidRPr="00EB42D4">
        <w:rPr>
          <w:rFonts w:ascii="Calibri" w:hAnsi="Calibri" w:cs="Calibri"/>
          <w:b/>
          <w:bCs/>
          <w:noProof/>
          <w:color w:val="156082" w:themeColor="accent1"/>
          <w:sz w:val="28"/>
          <w:szCs w:val="28"/>
          <w:lang w:val="en-US"/>
        </w:rPr>
        <w:lastRenderedPageBreak/>
        <mc:AlternateContent>
          <mc:Choice Requires="wps">
            <w:drawing>
              <wp:anchor distT="45720" distB="45720" distL="114300" distR="114300" simplePos="0" relativeHeight="251661312" behindDoc="0" locked="0" layoutInCell="1" allowOverlap="1" wp14:anchorId="3A1DFE15" wp14:editId="05B7352F">
                <wp:simplePos x="0" y="0"/>
                <wp:positionH relativeFrom="margin">
                  <wp:align>center</wp:align>
                </wp:positionH>
                <wp:positionV relativeFrom="paragraph">
                  <wp:posOffset>722630</wp:posOffset>
                </wp:positionV>
                <wp:extent cx="5638800" cy="1076325"/>
                <wp:effectExtent l="0" t="0" r="19050" b="28575"/>
                <wp:wrapSquare wrapText="bothSides"/>
                <wp:docPr id="8925686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076325"/>
                        </a:xfrm>
                        <a:prstGeom prst="roundRect">
                          <a:avLst/>
                        </a:prstGeom>
                        <a:solidFill>
                          <a:schemeClr val="tx2">
                            <a:lumMod val="10000"/>
                            <a:lumOff val="90000"/>
                          </a:schemeClr>
                        </a:solidFill>
                        <a:ln w="9525">
                          <a:solidFill>
                            <a:schemeClr val="accent1">
                              <a:lumMod val="20000"/>
                              <a:lumOff val="80000"/>
                            </a:schemeClr>
                          </a:solidFill>
                          <a:miter lim="800000"/>
                          <a:headEnd/>
                          <a:tailEnd/>
                        </a:ln>
                      </wps:spPr>
                      <wps:txbx>
                        <w:txbxContent>
                          <w:p w14:paraId="650325ED" w14:textId="52C9BE85" w:rsidR="00EB42D4" w:rsidRPr="00591060" w:rsidRDefault="00591060" w:rsidP="00EB42D4">
                            <w:pPr>
                              <w:jc w:val="both"/>
                              <w:rPr>
                                <w:rFonts w:ascii="Calibri Light" w:hAnsi="Calibri Light" w:cs="Calibri Light"/>
                                <w:sz w:val="24"/>
                                <w:szCs w:val="24"/>
                                <w:lang w:val="en-GB"/>
                              </w:rPr>
                            </w:pPr>
                            <w:r>
                              <w:rPr>
                                <w:rFonts w:ascii="Calibri Light" w:hAnsi="Calibri Light" w:cs="Calibri Light"/>
                                <w:noProof/>
                                <w:sz w:val="24"/>
                                <w:szCs w:val="24"/>
                                <w:lang w:val="en-GB"/>
                              </w:rPr>
                              <w:drawing>
                                <wp:inline distT="0" distB="0" distL="0" distR="0" wp14:anchorId="209ED979" wp14:editId="2582AFE8">
                                  <wp:extent cx="400050" cy="400050"/>
                                  <wp:effectExtent l="0" t="0" r="0" b="0"/>
                                  <wp:docPr id="1095068402" name="Graphique 9"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68402" name="Graphique 1095068402" descr="Informations contour"/>
                                          <pic:cNvPicPr/>
                                        </pic:nvPicPr>
                                        <pic:blipFill>
                                          <a:blip r:embed="rId11">
                                            <a:extLst>
                                              <a:ext uri="{96DAC541-7B7A-43D3-8B79-37D633B846F1}">
                                                <asvg:svgBlip xmlns:asvg="http://schemas.microsoft.com/office/drawing/2016/SVG/main" r:embed="rId12"/>
                                              </a:ext>
                                            </a:extLst>
                                          </a:blip>
                                          <a:stretch>
                                            <a:fillRect/>
                                          </a:stretch>
                                        </pic:blipFill>
                                        <pic:spPr>
                                          <a:xfrm>
                                            <a:off x="0" y="0"/>
                                            <a:ext cx="400050" cy="400050"/>
                                          </a:xfrm>
                                          <a:prstGeom prst="rect">
                                            <a:avLst/>
                                          </a:prstGeom>
                                        </pic:spPr>
                                      </pic:pic>
                                    </a:graphicData>
                                  </a:graphic>
                                </wp:inline>
                              </w:drawing>
                            </w:r>
                            <w:r w:rsidR="00EB42D4" w:rsidRPr="00591060">
                              <w:rPr>
                                <w:rFonts w:ascii="Calibri Light" w:hAnsi="Calibri Light" w:cs="Calibri Light"/>
                                <w:lang w:val="en-GB"/>
                              </w:rPr>
                              <w:t xml:space="preserve">This section provides a detailed legal analysis and actionable steps for resolving the case. Trainers can use this </w:t>
                            </w:r>
                            <w:r w:rsidR="0081277C" w:rsidRPr="00591060">
                              <w:rPr>
                                <w:rFonts w:ascii="Calibri Light" w:hAnsi="Calibri Light" w:cs="Calibri Light"/>
                                <w:lang w:val="en-GB"/>
                              </w:rPr>
                              <w:t xml:space="preserve">solution </w:t>
                            </w:r>
                            <w:r w:rsidR="00EB42D4" w:rsidRPr="00591060">
                              <w:rPr>
                                <w:rFonts w:ascii="Calibri Light" w:hAnsi="Calibri Light" w:cs="Calibri Light"/>
                                <w:lang w:val="en-GB"/>
                              </w:rPr>
                              <w:t>guide to facilitate discussion and assist trainees in applying legal principles.</w:t>
                            </w:r>
                          </w:p>
                          <w:p w14:paraId="0E9312F3" w14:textId="7DBCDC4B" w:rsidR="00EB42D4" w:rsidRPr="00EB42D4" w:rsidRDefault="00EB42D4">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A1DFE15" id="_x0000_s1027" style="position:absolute;left:0;text-align:left;margin-left:0;margin-top:56.9pt;width:444pt;height:84.7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" fillcolor="#dceaf7 [351]" strokecolor="#c1e4f5 [660]">
                <v:stroke joinstyle="miter"/>
                <v:textbox>
                  <w:txbxContent>
                    <w:p w14:paraId="650325ED" w14:textId="52C9BE85" w:rsidR="00EB42D4" w:rsidRPr="00591060" w:rsidRDefault="00591060" w:rsidP="00EB42D4">
                      <w:pPr>
                        <w:jc w:val="both"/>
                        <w:rPr>
                          <w:rFonts w:ascii="Calibri Light" w:hAnsi="Calibri Light" w:cs="Calibri Light"/>
                          <w:sz w:val="24"/>
                          <w:szCs w:val="24"/>
                          <w:lang w:val="en-GB"/>
                        </w:rPr>
                      </w:pPr>
                      <w:r>
                        <w:rPr>
                          <w:rFonts w:ascii="Calibri Light" w:hAnsi="Calibri Light" w:cs="Calibri Light"/>
                          <w:noProof/>
                          <w:sz w:val="24"/>
                          <w:szCs w:val="24"/>
                          <w:lang w:val="en-GB"/>
                        </w:rPr>
                        <w:drawing>
                          <wp:inline distT="0" distB="0" distL="0" distR="0" wp14:anchorId="209ED979" wp14:editId="2582AFE8">
                            <wp:extent cx="400050" cy="400050"/>
                            <wp:effectExtent l="0" t="0" r="0" b="0"/>
                            <wp:docPr id="1095068402" name="Graphique 9"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68402" name="Graphique 1095068402" descr="Informations contour"/>
                                    <pic:cNvPicPr/>
                                  </pic:nvPicPr>
                                  <pic:blipFill>
                                    <a:blip r:embed="rId13">
                                      <a:extLst>
                                        <a:ext uri="{96DAC541-7B7A-43D3-8B79-37D633B846F1}">
                                          <asvg:svgBlip xmlns:asvg="http://schemas.microsoft.com/office/drawing/2016/SVG/main" r:embed="rId14"/>
                                        </a:ext>
                                      </a:extLst>
                                    </a:blip>
                                    <a:stretch>
                                      <a:fillRect/>
                                    </a:stretch>
                                  </pic:blipFill>
                                  <pic:spPr>
                                    <a:xfrm>
                                      <a:off x="0" y="0"/>
                                      <a:ext cx="400050" cy="400050"/>
                                    </a:xfrm>
                                    <a:prstGeom prst="rect">
                                      <a:avLst/>
                                    </a:prstGeom>
                                  </pic:spPr>
                                </pic:pic>
                              </a:graphicData>
                            </a:graphic>
                          </wp:inline>
                        </w:drawing>
                      </w:r>
                      <w:r w:rsidR="00EB42D4" w:rsidRPr="00591060">
                        <w:rPr>
                          <w:rFonts w:ascii="Calibri Light" w:hAnsi="Calibri Light" w:cs="Calibri Light"/>
                          <w:lang w:val="en-GB"/>
                        </w:rPr>
                        <w:t xml:space="preserve">This section provides a detailed legal analysis and actionable steps for resolving the case. Trainers can use this </w:t>
                      </w:r>
                      <w:r w:rsidR="0081277C" w:rsidRPr="00591060">
                        <w:rPr>
                          <w:rFonts w:ascii="Calibri Light" w:hAnsi="Calibri Light" w:cs="Calibri Light"/>
                          <w:lang w:val="en-GB"/>
                        </w:rPr>
                        <w:t xml:space="preserve">solution </w:t>
                      </w:r>
                      <w:r w:rsidR="00EB42D4" w:rsidRPr="00591060">
                        <w:rPr>
                          <w:rFonts w:ascii="Calibri Light" w:hAnsi="Calibri Light" w:cs="Calibri Light"/>
                          <w:lang w:val="en-GB"/>
                        </w:rPr>
                        <w:t>guide to facilitate discussion and assist trainees in applying legal principles.</w:t>
                      </w:r>
                    </w:p>
                    <w:p w14:paraId="0E9312F3" w14:textId="7DBCDC4B" w:rsidR="00EB42D4" w:rsidRPr="00EB42D4" w:rsidRDefault="00EB42D4">
                      <w:pPr>
                        <w:rPr>
                          <w:lang w:val="en-GB"/>
                        </w:rPr>
                      </w:pPr>
                    </w:p>
                  </w:txbxContent>
                </v:textbox>
                <w10:wrap type="square" anchorx="margin"/>
              </v:roundrect>
            </w:pict>
          </mc:Fallback>
        </mc:AlternateContent>
      </w:r>
      <w:r w:rsidR="00304898" w:rsidRPr="00CB45F3">
        <w:rPr>
          <w:rFonts w:ascii="Calibri" w:hAnsi="Calibri" w:cs="Calibri"/>
          <w:b/>
          <w:bCs/>
          <w:color w:val="156082" w:themeColor="accent1"/>
          <w:sz w:val="28"/>
          <w:szCs w:val="28"/>
          <w:lang w:val="en-US"/>
        </w:rPr>
        <w:t>SOLUTION GUIDE</w:t>
      </w:r>
      <w:bookmarkStart w:id="1" w:name="_Hlk185342349"/>
      <w:r w:rsidR="00057A14">
        <w:rPr>
          <w:rFonts w:ascii="Calibri" w:hAnsi="Calibri" w:cs="Calibri"/>
          <w:b/>
          <w:bCs/>
          <w:i/>
          <w:iCs/>
          <w:color w:val="156082" w:themeColor="accent1"/>
          <w:sz w:val="24"/>
          <w:szCs w:val="24"/>
          <w:lang w:val="en-GB"/>
        </w:rPr>
        <w:pict w14:anchorId="74B4A7C7">
          <v:rect id="_x0000_i1026" style="width:422.3pt;height:1pt" o:hrpct="931" o:hralign="center" o:hrstd="t" o:hrnoshade="t" o:hr="t" fillcolor="#002060" stroked="f"/>
        </w:pict>
      </w:r>
      <w:bookmarkEnd w:id="1"/>
    </w:p>
    <w:p w14:paraId="66A0B1BA" w14:textId="3A4D0BDC" w:rsidR="00591060" w:rsidRDefault="00591060" w:rsidP="00B74F81">
      <w:pPr>
        <w:spacing w:after="120" w:line="360" w:lineRule="auto"/>
        <w:jc w:val="both"/>
        <w:rPr>
          <w:rFonts w:ascii="Calibri Light" w:hAnsi="Calibri Light" w:cs="Calibri Light"/>
          <w:b/>
          <w:bCs/>
          <w:color w:val="215E99" w:themeColor="text2" w:themeTint="BF"/>
          <w:sz w:val="24"/>
          <w:szCs w:val="24"/>
          <w:u w:val="single"/>
          <w:lang w:val="en-US"/>
        </w:rPr>
      </w:pPr>
    </w:p>
    <w:p w14:paraId="33D552E8" w14:textId="1B8F619E" w:rsidR="00B74F81" w:rsidRPr="00591060" w:rsidRDefault="00EB42D4" w:rsidP="00B74F81">
      <w:pPr>
        <w:spacing w:after="120" w:line="360" w:lineRule="auto"/>
        <w:jc w:val="both"/>
        <w:rPr>
          <w:rFonts w:ascii="Calibri Light" w:hAnsi="Calibri Light" w:cs="Calibri Light"/>
          <w:b/>
          <w:bCs/>
          <w:color w:val="215E99" w:themeColor="text2" w:themeTint="BF"/>
          <w:sz w:val="24"/>
          <w:szCs w:val="24"/>
          <w:u w:val="single"/>
          <w:lang w:val="en-GB"/>
        </w:rPr>
      </w:pPr>
      <w:r w:rsidRPr="00591060">
        <w:rPr>
          <w:rFonts w:ascii="Calibri Light" w:hAnsi="Calibri Light" w:cs="Calibri Light"/>
          <w:b/>
          <w:bCs/>
          <w:color w:val="215E99" w:themeColor="text2" w:themeTint="BF"/>
          <w:sz w:val="24"/>
          <w:szCs w:val="24"/>
          <w:u w:val="single"/>
          <w:lang w:val="en-US"/>
        </w:rPr>
        <w:t xml:space="preserve">Issue </w:t>
      </w:r>
      <w:r w:rsidR="00A7759C" w:rsidRPr="00591060">
        <w:rPr>
          <w:rFonts w:ascii="Calibri Light" w:hAnsi="Calibri Light" w:cs="Calibri Light"/>
          <w:b/>
          <w:bCs/>
          <w:color w:val="215E99" w:themeColor="text2" w:themeTint="BF"/>
          <w:sz w:val="24"/>
          <w:szCs w:val="24"/>
          <w:u w:val="single"/>
          <w:lang w:val="en-US"/>
        </w:rPr>
        <w:t xml:space="preserve">No. </w:t>
      </w:r>
      <w:proofErr w:type="gramStart"/>
      <w:r w:rsidR="00A7759C" w:rsidRPr="00591060">
        <w:rPr>
          <w:rFonts w:ascii="Calibri Light" w:hAnsi="Calibri Light" w:cs="Calibri Light"/>
          <w:b/>
          <w:bCs/>
          <w:color w:val="215E99" w:themeColor="text2" w:themeTint="BF"/>
          <w:sz w:val="24"/>
          <w:szCs w:val="24"/>
          <w:u w:val="single"/>
          <w:lang w:val="en-US"/>
        </w:rPr>
        <w:t xml:space="preserve">1 </w:t>
      </w:r>
      <w:r w:rsidRPr="00591060">
        <w:rPr>
          <w:rFonts w:ascii="Calibri Light" w:hAnsi="Calibri Light" w:cs="Calibri Light"/>
          <w:b/>
          <w:bCs/>
          <w:color w:val="215E99" w:themeColor="text2" w:themeTint="BF"/>
          <w:sz w:val="24"/>
          <w:szCs w:val="24"/>
          <w:u w:val="single"/>
          <w:lang w:val="en-US"/>
        </w:rPr>
        <w:t>:</w:t>
      </w:r>
      <w:proofErr w:type="gramEnd"/>
      <w:r w:rsidRPr="00591060">
        <w:rPr>
          <w:rFonts w:ascii="Calibri Light" w:hAnsi="Calibri Light" w:cs="Calibri Light"/>
          <w:b/>
          <w:bCs/>
          <w:color w:val="215E99" w:themeColor="text2" w:themeTint="BF"/>
          <w:sz w:val="24"/>
          <w:szCs w:val="24"/>
          <w:u w:val="single"/>
          <w:lang w:val="en-US"/>
        </w:rPr>
        <w:t xml:space="preserve"> </w:t>
      </w:r>
      <w:r w:rsidR="00B74F81" w:rsidRPr="00591060">
        <w:rPr>
          <w:rFonts w:ascii="Calibri Light" w:hAnsi="Calibri Light" w:cs="Calibri Light"/>
          <w:b/>
          <w:bCs/>
          <w:color w:val="215E99" w:themeColor="text2" w:themeTint="BF"/>
          <w:sz w:val="24"/>
          <w:szCs w:val="24"/>
          <w:u w:val="single"/>
          <w:lang w:val="en-GB"/>
        </w:rPr>
        <w:t>The lack of access to an effective remedy and judicial review following the rejection of Marcus’s visa application</w:t>
      </w:r>
    </w:p>
    <w:p w14:paraId="421AA356" w14:textId="7C4337BB" w:rsidR="00304898" w:rsidRPr="00591060" w:rsidRDefault="00B74F81" w:rsidP="00B74F81">
      <w:pPr>
        <w:spacing w:after="120" w:line="360" w:lineRule="auto"/>
        <w:jc w:val="both"/>
        <w:rPr>
          <w:rFonts w:ascii="Calibri Light" w:hAnsi="Calibri Light" w:cs="Calibri Light"/>
          <w:b/>
          <w:bCs/>
          <w:sz w:val="24"/>
          <w:szCs w:val="24"/>
          <w:lang w:val="en-US"/>
        </w:rPr>
      </w:pPr>
      <w:r w:rsidRPr="00591060">
        <w:rPr>
          <w:rFonts w:ascii="Calibri Light" w:hAnsi="Calibri Light" w:cs="Calibri Light"/>
          <w:b/>
          <w:bCs/>
          <w:sz w:val="24"/>
          <w:szCs w:val="24"/>
          <w:lang w:val="en-US"/>
        </w:rPr>
        <w:t>Relevant</w:t>
      </w:r>
      <w:r w:rsidR="00304898" w:rsidRPr="00591060">
        <w:rPr>
          <w:rFonts w:ascii="Calibri Light" w:hAnsi="Calibri Light" w:cs="Calibri Light"/>
          <w:b/>
          <w:bCs/>
          <w:sz w:val="24"/>
          <w:szCs w:val="24"/>
          <w:lang w:val="en-US"/>
        </w:rPr>
        <w:t xml:space="preserve"> facts </w:t>
      </w:r>
    </w:p>
    <w:p w14:paraId="1993EA29" w14:textId="4FF724FB" w:rsidR="00B74F81" w:rsidRPr="00591060" w:rsidRDefault="00B74F81" w:rsidP="008F2F61">
      <w:pPr>
        <w:pStyle w:val="Paragraphedeliste"/>
        <w:numPr>
          <w:ilvl w:val="0"/>
          <w:numId w:val="8"/>
        </w:numPr>
        <w:spacing w:after="0" w:line="240" w:lineRule="auto"/>
        <w:ind w:left="714" w:hanging="357"/>
        <w:jc w:val="both"/>
        <w:rPr>
          <w:rFonts w:ascii="Calibri Light" w:hAnsi="Calibri Light" w:cs="Calibri Light"/>
          <w:sz w:val="24"/>
          <w:szCs w:val="24"/>
          <w:lang w:val="en-US"/>
        </w:rPr>
      </w:pPr>
      <w:r w:rsidRPr="00591060">
        <w:rPr>
          <w:rFonts w:ascii="Calibri Light" w:hAnsi="Calibri Light" w:cs="Calibri Light"/>
          <w:sz w:val="24"/>
          <w:szCs w:val="24"/>
          <w:lang w:val="en-GB"/>
        </w:rPr>
        <w:t>Marcus’s visa application was rejected by the French Consulate in Yaoundé without any explanation.</w:t>
      </w:r>
    </w:p>
    <w:p w14:paraId="52D51F78" w14:textId="5688EBD6" w:rsidR="00B74F81" w:rsidRPr="00591060" w:rsidRDefault="00B74F81" w:rsidP="008F2F61">
      <w:pPr>
        <w:pStyle w:val="Paragraphedeliste"/>
        <w:numPr>
          <w:ilvl w:val="0"/>
          <w:numId w:val="8"/>
        </w:numPr>
        <w:spacing w:after="0" w:line="240" w:lineRule="auto"/>
        <w:ind w:left="714" w:hanging="357"/>
        <w:jc w:val="both"/>
        <w:rPr>
          <w:rFonts w:ascii="Calibri Light" w:hAnsi="Calibri Light" w:cs="Calibri Light"/>
          <w:sz w:val="24"/>
          <w:szCs w:val="24"/>
          <w:lang w:val="en-US"/>
        </w:rPr>
      </w:pPr>
      <w:r w:rsidRPr="00591060">
        <w:rPr>
          <w:rFonts w:ascii="Calibri Light" w:hAnsi="Calibri Light" w:cs="Calibri Light"/>
          <w:sz w:val="24"/>
          <w:szCs w:val="24"/>
          <w:lang w:val="en-GB"/>
        </w:rPr>
        <w:t>Marcus filed proceedings with the Administrative Court of Nice, but the Court ruled his claim inadmissible.</w:t>
      </w:r>
    </w:p>
    <w:p w14:paraId="00C92E24" w14:textId="136E26A2" w:rsidR="00B74F81" w:rsidRPr="00591060" w:rsidRDefault="00B74F81" w:rsidP="008F2F61">
      <w:pPr>
        <w:pStyle w:val="Paragraphedeliste"/>
        <w:numPr>
          <w:ilvl w:val="0"/>
          <w:numId w:val="8"/>
        </w:numPr>
        <w:spacing w:after="0" w:line="240" w:lineRule="auto"/>
        <w:ind w:left="714" w:hanging="357"/>
        <w:jc w:val="both"/>
        <w:rPr>
          <w:rFonts w:ascii="Calibri Light" w:hAnsi="Calibri Light" w:cs="Calibri Light"/>
          <w:sz w:val="24"/>
          <w:szCs w:val="24"/>
          <w:lang w:val="en-US"/>
        </w:rPr>
      </w:pPr>
      <w:r w:rsidRPr="00591060">
        <w:rPr>
          <w:rFonts w:ascii="Calibri Light" w:hAnsi="Calibri Light" w:cs="Calibri Light"/>
          <w:sz w:val="24"/>
          <w:szCs w:val="24"/>
          <w:lang w:val="en-GB"/>
        </w:rPr>
        <w:t>The French Minister of the Interior justified the rejection based on confidential state security information linking Marcus to the Yaoundé air disaster</w:t>
      </w:r>
      <w:r w:rsidR="00DD6660" w:rsidRPr="00591060">
        <w:rPr>
          <w:rFonts w:ascii="Calibri Light" w:hAnsi="Calibri Light" w:cs="Calibri Light"/>
          <w:sz w:val="24"/>
          <w:szCs w:val="24"/>
          <w:lang w:val="en-GB"/>
        </w:rPr>
        <w:t xml:space="preserve"> as </w:t>
      </w:r>
      <w:r w:rsidR="00DD6660" w:rsidRPr="00591060">
        <w:rPr>
          <w:rFonts w:ascii="Calibri Light" w:hAnsi="Calibri Light" w:cs="Calibri Light"/>
          <w:sz w:val="24"/>
          <w:szCs w:val="24"/>
          <w:lang w:val="en-US"/>
        </w:rPr>
        <w:t>Marcus is member of a revolutionary political opposition movement.</w:t>
      </w:r>
    </w:p>
    <w:p w14:paraId="5F8A05F5" w14:textId="0F198EAC" w:rsidR="00B74F81" w:rsidRPr="00591060" w:rsidRDefault="00B74F81" w:rsidP="008F2F61">
      <w:pPr>
        <w:pStyle w:val="Paragraphedeliste"/>
        <w:numPr>
          <w:ilvl w:val="0"/>
          <w:numId w:val="8"/>
        </w:numPr>
        <w:spacing w:after="0" w:line="240" w:lineRule="auto"/>
        <w:ind w:left="714" w:hanging="357"/>
        <w:jc w:val="both"/>
        <w:rPr>
          <w:rFonts w:ascii="Calibri Light" w:hAnsi="Calibri Light" w:cs="Calibri Light"/>
          <w:sz w:val="24"/>
          <w:szCs w:val="24"/>
          <w:lang w:val="en-US"/>
        </w:rPr>
      </w:pPr>
      <w:r w:rsidRPr="00591060">
        <w:rPr>
          <w:rFonts w:ascii="Calibri Light" w:hAnsi="Calibri Light" w:cs="Calibri Light"/>
          <w:sz w:val="24"/>
          <w:szCs w:val="24"/>
          <w:lang w:val="en-GB"/>
        </w:rPr>
        <w:t>The decision was not open to judicial appeal or review, citing national security concerns.</w:t>
      </w:r>
    </w:p>
    <w:p w14:paraId="7412A5D3" w14:textId="77777777" w:rsidR="00DD6660" w:rsidRPr="00591060" w:rsidRDefault="00DD6660" w:rsidP="00DD6660">
      <w:pPr>
        <w:rPr>
          <w:rFonts w:ascii="Calibri Light" w:hAnsi="Calibri Light" w:cs="Calibri Light"/>
          <w:b/>
          <w:bCs/>
          <w:color w:val="000000"/>
          <w:sz w:val="24"/>
          <w:szCs w:val="24"/>
          <w:lang w:val="en-US"/>
        </w:rPr>
      </w:pPr>
      <w:bookmarkStart w:id="2" w:name="_Hlk168683419"/>
    </w:p>
    <w:p w14:paraId="26D8BC5D" w14:textId="4912DF70" w:rsidR="00304898" w:rsidRPr="00591060" w:rsidRDefault="00304898" w:rsidP="00DD6660">
      <w:pPr>
        <w:rPr>
          <w:rFonts w:ascii="Calibri Light" w:hAnsi="Calibri Light" w:cs="Calibri Light"/>
          <w:b/>
          <w:bCs/>
          <w:color w:val="000000"/>
          <w:sz w:val="24"/>
          <w:szCs w:val="24"/>
          <w:lang w:val="en-US"/>
        </w:rPr>
      </w:pPr>
      <w:r w:rsidRPr="00591060">
        <w:rPr>
          <w:rFonts w:ascii="Calibri Light" w:hAnsi="Calibri Light" w:cs="Calibri Light"/>
          <w:b/>
          <w:bCs/>
          <w:color w:val="000000"/>
          <w:sz w:val="24"/>
          <w:szCs w:val="24"/>
          <w:lang w:val="en-US"/>
        </w:rPr>
        <w:t xml:space="preserve">Applicable provisions </w:t>
      </w:r>
      <w:bookmarkEnd w:id="2"/>
    </w:p>
    <w:p w14:paraId="1DCC9ED8" w14:textId="77777777" w:rsidR="00F86B97" w:rsidRPr="00591060" w:rsidRDefault="00304898" w:rsidP="00304898">
      <w:pPr>
        <w:pStyle w:val="Paragraphedeliste"/>
        <w:numPr>
          <w:ilvl w:val="0"/>
          <w:numId w:val="9"/>
        </w:numPr>
        <w:jc w:val="both"/>
        <w:rPr>
          <w:rFonts w:ascii="Calibri Light" w:hAnsi="Calibri Light" w:cs="Calibri Light"/>
          <w:sz w:val="24"/>
          <w:szCs w:val="24"/>
          <w:lang w:val="en-US"/>
        </w:rPr>
      </w:pPr>
      <w:r w:rsidRPr="00591060">
        <w:rPr>
          <w:rFonts w:ascii="Calibri Light" w:hAnsi="Calibri Light" w:cs="Calibri Light"/>
          <w:sz w:val="24"/>
          <w:szCs w:val="24"/>
          <w:lang w:val="en-US"/>
        </w:rPr>
        <w:t>R</w:t>
      </w:r>
      <w:r w:rsidR="008005FC" w:rsidRPr="00591060">
        <w:rPr>
          <w:rFonts w:ascii="Calibri Light" w:hAnsi="Calibri Light" w:cs="Calibri Light"/>
          <w:sz w:val="24"/>
          <w:szCs w:val="24"/>
          <w:lang w:val="en-US"/>
        </w:rPr>
        <w:t>egulation</w:t>
      </w:r>
      <w:r w:rsidRPr="00591060">
        <w:rPr>
          <w:rFonts w:ascii="Calibri Light" w:hAnsi="Calibri Light" w:cs="Calibri Light"/>
          <w:sz w:val="24"/>
          <w:szCs w:val="24"/>
          <w:lang w:val="en-US"/>
        </w:rPr>
        <w:t xml:space="preserve"> (EC) No 810/2009 </w:t>
      </w:r>
      <w:r w:rsidR="008005FC" w:rsidRPr="00591060">
        <w:rPr>
          <w:rFonts w:ascii="Calibri Light" w:hAnsi="Calibri Light" w:cs="Calibri Light"/>
          <w:sz w:val="24"/>
          <w:szCs w:val="24"/>
          <w:lang w:val="en-US"/>
        </w:rPr>
        <w:t>of the European Parliament and of the Council</w:t>
      </w:r>
      <w:r w:rsidRPr="00591060">
        <w:rPr>
          <w:rFonts w:ascii="Calibri Light" w:hAnsi="Calibri Light" w:cs="Calibri Light"/>
          <w:sz w:val="24"/>
          <w:szCs w:val="24"/>
          <w:lang w:val="en-US"/>
        </w:rPr>
        <w:t>, of 13 July 2009, establishing a Community Code on Visas (Visa Code)</w:t>
      </w:r>
      <w:r w:rsidR="008005FC" w:rsidRPr="00591060">
        <w:rPr>
          <w:rFonts w:ascii="Calibri Light" w:hAnsi="Calibri Light" w:cs="Calibri Light"/>
          <w:sz w:val="24"/>
          <w:szCs w:val="24"/>
          <w:lang w:val="en-US"/>
        </w:rPr>
        <w:t>.</w:t>
      </w:r>
    </w:p>
    <w:p w14:paraId="56EA75E3" w14:textId="79B8C7CE" w:rsidR="00F86B97" w:rsidRPr="00591060" w:rsidRDefault="00304898" w:rsidP="00F86B97">
      <w:pPr>
        <w:pStyle w:val="Paragraphedeliste"/>
        <w:numPr>
          <w:ilvl w:val="0"/>
          <w:numId w:val="10"/>
        </w:numPr>
        <w:jc w:val="both"/>
        <w:rPr>
          <w:rFonts w:ascii="Calibri Light" w:hAnsi="Calibri Light" w:cs="Calibri Light"/>
          <w:sz w:val="24"/>
          <w:szCs w:val="24"/>
          <w:lang w:val="en-US"/>
        </w:rPr>
      </w:pPr>
      <w:r w:rsidRPr="00591060">
        <w:rPr>
          <w:rFonts w:ascii="Calibri Light" w:hAnsi="Calibri Light" w:cs="Calibri Light"/>
          <w:sz w:val="24"/>
          <w:szCs w:val="24"/>
          <w:lang w:val="en-US" w:eastAsia="fr-FR"/>
        </w:rPr>
        <w:t>Article 32</w:t>
      </w:r>
      <w:r w:rsidRPr="00591060">
        <w:rPr>
          <w:rFonts w:ascii="Calibri Light" w:hAnsi="Calibri Light" w:cs="Calibri Light"/>
          <w:sz w:val="24"/>
          <w:szCs w:val="24"/>
          <w:lang w:val="en-US"/>
        </w:rPr>
        <w:t xml:space="preserve"> </w:t>
      </w:r>
      <w:r w:rsidRPr="00591060">
        <w:rPr>
          <w:rFonts w:ascii="Calibri Light" w:hAnsi="Calibri Light" w:cs="Calibri Light"/>
          <w:sz w:val="24"/>
          <w:szCs w:val="24"/>
          <w:lang w:val="en-US" w:eastAsia="fr-FR"/>
        </w:rPr>
        <w:t>Refusal of a visa</w:t>
      </w:r>
      <w:r w:rsidR="00F86B97" w:rsidRPr="00591060">
        <w:rPr>
          <w:rFonts w:ascii="Calibri Light" w:hAnsi="Calibri Light" w:cs="Calibri Light"/>
          <w:sz w:val="24"/>
          <w:szCs w:val="24"/>
          <w:lang w:val="en-US" w:eastAsia="fr-FR"/>
        </w:rPr>
        <w:t xml:space="preserve">: </w:t>
      </w:r>
    </w:p>
    <w:p w14:paraId="6F3ABFDD" w14:textId="77777777" w:rsidR="00F86B97" w:rsidRPr="00591060" w:rsidRDefault="00F86B97" w:rsidP="00F86B97">
      <w:pPr>
        <w:pStyle w:val="Paragraphedeliste"/>
        <w:ind w:left="1440"/>
        <w:jc w:val="both"/>
        <w:rPr>
          <w:rFonts w:ascii="Calibri Light" w:hAnsi="Calibri Light" w:cs="Calibri Light"/>
          <w:sz w:val="24"/>
          <w:szCs w:val="24"/>
          <w:lang w:val="en-US"/>
        </w:rPr>
      </w:pPr>
    </w:p>
    <w:p w14:paraId="4DBDEBEB" w14:textId="77777777" w:rsidR="00F86B97" w:rsidRPr="00591060" w:rsidRDefault="00304898" w:rsidP="00F86B97">
      <w:pPr>
        <w:pStyle w:val="Paragraphedeliste"/>
        <w:ind w:left="1440"/>
        <w:jc w:val="both"/>
        <w:rPr>
          <w:rFonts w:ascii="Calibri Light" w:hAnsi="Calibri Light" w:cs="Calibri Light"/>
          <w:sz w:val="24"/>
          <w:szCs w:val="24"/>
          <w:lang w:val="en-US" w:eastAsia="fr-FR"/>
        </w:rPr>
      </w:pPr>
      <w:r w:rsidRPr="00591060">
        <w:rPr>
          <w:rFonts w:ascii="Calibri Light" w:hAnsi="Calibri Light" w:cs="Calibri Light"/>
          <w:sz w:val="24"/>
          <w:szCs w:val="24"/>
          <w:lang w:val="en-US" w:eastAsia="fr-FR"/>
        </w:rPr>
        <w:t>2</w:t>
      </w:r>
      <w:r w:rsidRPr="00591060">
        <w:rPr>
          <w:rFonts w:ascii="Calibri Light" w:hAnsi="Calibri Light" w:cs="Calibri Light"/>
          <w:b/>
          <w:bCs/>
          <w:sz w:val="24"/>
          <w:szCs w:val="24"/>
          <w:lang w:val="en-US" w:eastAsia="fr-FR"/>
        </w:rPr>
        <w:t>.</w:t>
      </w:r>
      <w:r w:rsidR="008005FC" w:rsidRPr="00591060">
        <w:rPr>
          <w:rFonts w:ascii="Calibri Light" w:hAnsi="Calibri Light" w:cs="Calibri Light"/>
          <w:b/>
          <w:bCs/>
          <w:sz w:val="24"/>
          <w:szCs w:val="24"/>
          <w:lang w:val="en-US" w:eastAsia="fr-FR"/>
        </w:rPr>
        <w:t xml:space="preserve"> </w:t>
      </w:r>
      <w:r w:rsidRPr="00591060">
        <w:rPr>
          <w:rFonts w:ascii="Calibri Light" w:hAnsi="Calibri Light" w:cs="Calibri Light"/>
          <w:b/>
          <w:bCs/>
          <w:sz w:val="24"/>
          <w:szCs w:val="24"/>
          <w:lang w:val="en-US" w:eastAsia="fr-FR"/>
        </w:rPr>
        <w:t>A decision on refusal and the reasons on which it is based shall be notified to the applicant</w:t>
      </w:r>
      <w:r w:rsidRPr="00591060">
        <w:rPr>
          <w:rFonts w:ascii="Calibri Light" w:hAnsi="Calibri Light" w:cs="Calibri Light"/>
          <w:sz w:val="24"/>
          <w:szCs w:val="24"/>
          <w:lang w:val="en-US" w:eastAsia="fr-FR"/>
        </w:rPr>
        <w:t xml:space="preserve"> by means of the standard form set out in Annex VI.</w:t>
      </w:r>
    </w:p>
    <w:p w14:paraId="3670D07B" w14:textId="77777777" w:rsidR="00F86B97" w:rsidRPr="00591060" w:rsidRDefault="00F86B97" w:rsidP="00F86B97">
      <w:pPr>
        <w:pStyle w:val="Paragraphedeliste"/>
        <w:ind w:left="1440"/>
        <w:jc w:val="both"/>
        <w:rPr>
          <w:rFonts w:ascii="Calibri Light" w:hAnsi="Calibri Light" w:cs="Calibri Light"/>
          <w:sz w:val="24"/>
          <w:szCs w:val="24"/>
          <w:lang w:val="en-US" w:eastAsia="fr-FR"/>
        </w:rPr>
      </w:pPr>
    </w:p>
    <w:p w14:paraId="4524766B" w14:textId="77777777" w:rsidR="00F86B97" w:rsidRPr="00591060" w:rsidRDefault="00304898" w:rsidP="00F86B97">
      <w:pPr>
        <w:pStyle w:val="Paragraphedeliste"/>
        <w:ind w:left="1440"/>
        <w:jc w:val="both"/>
        <w:rPr>
          <w:rFonts w:ascii="Calibri Light" w:hAnsi="Calibri Light" w:cs="Calibri Light"/>
          <w:sz w:val="24"/>
          <w:szCs w:val="24"/>
          <w:lang w:val="en-US" w:eastAsia="fr-FR"/>
        </w:rPr>
      </w:pPr>
      <w:r w:rsidRPr="00591060">
        <w:rPr>
          <w:rFonts w:ascii="Calibri Light" w:hAnsi="Calibri Light" w:cs="Calibri Light"/>
          <w:sz w:val="24"/>
          <w:szCs w:val="24"/>
          <w:lang w:val="en-US" w:eastAsia="fr-FR"/>
        </w:rPr>
        <w:t>3.</w:t>
      </w:r>
      <w:r w:rsidR="008005FC" w:rsidRPr="00591060">
        <w:rPr>
          <w:rFonts w:ascii="Calibri Light" w:hAnsi="Calibri Light" w:cs="Calibri Light"/>
          <w:sz w:val="24"/>
          <w:szCs w:val="24"/>
          <w:lang w:val="en-US" w:eastAsia="fr-FR"/>
        </w:rPr>
        <w:t xml:space="preserve"> </w:t>
      </w:r>
      <w:r w:rsidRPr="00591060">
        <w:rPr>
          <w:rFonts w:ascii="Calibri Light" w:hAnsi="Calibri Light" w:cs="Calibri Light"/>
          <w:b/>
          <w:bCs/>
          <w:sz w:val="24"/>
          <w:szCs w:val="24"/>
          <w:lang w:val="en-US" w:eastAsia="fr-FR"/>
        </w:rPr>
        <w:t xml:space="preserve">Applicants who have been refused a </w:t>
      </w:r>
      <w:proofErr w:type="gramStart"/>
      <w:r w:rsidRPr="00591060">
        <w:rPr>
          <w:rFonts w:ascii="Calibri Light" w:hAnsi="Calibri Light" w:cs="Calibri Light"/>
          <w:b/>
          <w:bCs/>
          <w:sz w:val="24"/>
          <w:szCs w:val="24"/>
          <w:lang w:val="en-US" w:eastAsia="fr-FR"/>
        </w:rPr>
        <w:t>visa shall</w:t>
      </w:r>
      <w:proofErr w:type="gramEnd"/>
      <w:r w:rsidRPr="00591060">
        <w:rPr>
          <w:rFonts w:ascii="Calibri Light" w:hAnsi="Calibri Light" w:cs="Calibri Light"/>
          <w:b/>
          <w:bCs/>
          <w:sz w:val="24"/>
          <w:szCs w:val="24"/>
          <w:lang w:val="en-US" w:eastAsia="fr-FR"/>
        </w:rPr>
        <w:t xml:space="preserve"> have the right to appeal</w:t>
      </w:r>
      <w:r w:rsidRPr="00591060">
        <w:rPr>
          <w:rFonts w:ascii="Calibri Light" w:hAnsi="Calibri Light" w:cs="Calibri Light"/>
          <w:sz w:val="24"/>
          <w:szCs w:val="24"/>
          <w:lang w:val="en-US" w:eastAsia="fr-FR"/>
        </w:rPr>
        <w:t>. Appeals shall be conducted against the Member State that has taken the final decision on the application and in accordance with the national law of that Member State. Member States shall provide applicants with information regarding the procedure to be followed in the event of an appeal, as specified in Annex VI.</w:t>
      </w:r>
    </w:p>
    <w:p w14:paraId="7BEB438E" w14:textId="77777777" w:rsidR="00F86B97" w:rsidRDefault="00F86B97" w:rsidP="00F86B97">
      <w:pPr>
        <w:pStyle w:val="Paragraphedeliste"/>
        <w:ind w:left="1440"/>
        <w:jc w:val="both"/>
        <w:rPr>
          <w:rFonts w:ascii="Times New Roman" w:hAnsi="Times New Roman" w:cs="Times New Roman"/>
          <w:sz w:val="24"/>
          <w:szCs w:val="24"/>
          <w:lang w:val="en-US" w:eastAsia="fr-FR"/>
        </w:rPr>
      </w:pPr>
    </w:p>
    <w:p w14:paraId="26FC7C19" w14:textId="5E1F08FF" w:rsidR="008005FC" w:rsidRPr="00591060" w:rsidRDefault="00304898" w:rsidP="00304898">
      <w:pPr>
        <w:pStyle w:val="Paragraphedeliste"/>
        <w:numPr>
          <w:ilvl w:val="0"/>
          <w:numId w:val="9"/>
        </w:numPr>
        <w:rPr>
          <w:rFonts w:ascii="Calibri Light" w:hAnsi="Calibri Light" w:cs="Calibri Light"/>
          <w:sz w:val="24"/>
          <w:szCs w:val="24"/>
          <w:lang w:val="en-US"/>
        </w:rPr>
      </w:pPr>
      <w:bookmarkStart w:id="3" w:name="_Hlk168657254"/>
      <w:r w:rsidRPr="00591060">
        <w:rPr>
          <w:rFonts w:ascii="Calibri Light" w:hAnsi="Calibri Light" w:cs="Calibri Light"/>
          <w:sz w:val="24"/>
          <w:szCs w:val="24"/>
          <w:lang w:val="en-US"/>
        </w:rPr>
        <w:t>Article 47 of the Charter</w:t>
      </w:r>
      <w:r w:rsidR="00F86B97" w:rsidRPr="00591060">
        <w:rPr>
          <w:rFonts w:ascii="Calibri Light" w:hAnsi="Calibri Light" w:cs="Calibri Light"/>
          <w:sz w:val="24"/>
          <w:szCs w:val="24"/>
          <w:lang w:val="en-US"/>
        </w:rPr>
        <w:t xml:space="preserve">: </w:t>
      </w:r>
      <w:r w:rsidR="00F86B97" w:rsidRPr="00591060">
        <w:rPr>
          <w:rFonts w:ascii="Calibri Light" w:hAnsi="Calibri Light" w:cs="Calibri Light"/>
          <w:sz w:val="24"/>
          <w:szCs w:val="24"/>
          <w:lang w:val="en-GB"/>
        </w:rPr>
        <w:t xml:space="preserve">guarantees the </w:t>
      </w:r>
      <w:r w:rsidR="00F86B97" w:rsidRPr="00591060">
        <w:rPr>
          <w:rFonts w:ascii="Calibri Light" w:hAnsi="Calibri Light" w:cs="Calibri Light"/>
          <w:b/>
          <w:bCs/>
          <w:sz w:val="24"/>
          <w:szCs w:val="24"/>
          <w:lang w:val="en-GB"/>
        </w:rPr>
        <w:t>right to an effective remedy and fair trial</w:t>
      </w:r>
      <w:r w:rsidR="00F86B97" w:rsidRPr="00591060">
        <w:rPr>
          <w:rFonts w:ascii="Calibri Light" w:hAnsi="Calibri Light" w:cs="Calibri Light"/>
          <w:sz w:val="24"/>
          <w:szCs w:val="24"/>
          <w:lang w:val="en-GB"/>
        </w:rPr>
        <w:t>.</w:t>
      </w:r>
      <w:bookmarkEnd w:id="3"/>
    </w:p>
    <w:p w14:paraId="40D90733" w14:textId="77777777" w:rsidR="00591060" w:rsidRDefault="00591060" w:rsidP="00F86B97">
      <w:pPr>
        <w:rPr>
          <w:rFonts w:ascii="Calibri Light" w:hAnsi="Calibri Light" w:cs="Calibri Light"/>
          <w:b/>
          <w:bCs/>
          <w:sz w:val="24"/>
          <w:szCs w:val="24"/>
          <w:lang w:val="en-US"/>
        </w:rPr>
      </w:pPr>
    </w:p>
    <w:p w14:paraId="6532D471" w14:textId="607FF1E9" w:rsidR="00591060" w:rsidRDefault="00F86B97" w:rsidP="00591060">
      <w:pPr>
        <w:rPr>
          <w:rFonts w:ascii="Calibri Light" w:hAnsi="Calibri Light" w:cs="Calibri Light"/>
          <w:b/>
          <w:bCs/>
          <w:sz w:val="24"/>
          <w:szCs w:val="24"/>
          <w:lang w:val="en-US"/>
        </w:rPr>
      </w:pPr>
      <w:r w:rsidRPr="00591060">
        <w:rPr>
          <w:rFonts w:ascii="Calibri Light" w:hAnsi="Calibri Light" w:cs="Calibri Light"/>
          <w:b/>
          <w:bCs/>
          <w:sz w:val="24"/>
          <w:szCs w:val="24"/>
          <w:lang w:val="en-US"/>
        </w:rPr>
        <w:lastRenderedPageBreak/>
        <w:t>Key case law</w:t>
      </w:r>
      <w:ins w:id="4" w:author="Emma VINCENT" w:date="2024-10-29T13:44:00Z" w16du:dateUtc="2024-10-29T12:44:00Z">
        <w:r w:rsidR="00591060" w:rsidRPr="00591060">
          <w:rPr>
            <w:rFonts w:ascii="Calibri Light" w:hAnsi="Calibri Light" w:cs="Calibri Light"/>
            <w:b/>
            <w:bCs/>
            <w:noProof/>
            <w:color w:val="000000"/>
          </w:rPr>
          <mc:AlternateContent>
            <mc:Choice Requires="wps">
              <w:drawing>
                <wp:anchor distT="45720" distB="45720" distL="114300" distR="114300" simplePos="0" relativeHeight="251663360" behindDoc="0" locked="0" layoutInCell="1" allowOverlap="1" wp14:anchorId="5792F61D" wp14:editId="66A7D0EC">
                  <wp:simplePos x="0" y="0"/>
                  <wp:positionH relativeFrom="margin">
                    <wp:align>left</wp:align>
                  </wp:positionH>
                  <wp:positionV relativeFrom="paragraph">
                    <wp:posOffset>340995</wp:posOffset>
                  </wp:positionV>
                  <wp:extent cx="5505450" cy="6629400"/>
                  <wp:effectExtent l="19050" t="19050" r="19050" b="19050"/>
                  <wp:wrapSquare wrapText="bothSides"/>
                  <wp:docPr id="203593034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6629400"/>
                          </a:xfrm>
                          <a:prstGeom prst="rect">
                            <a:avLst/>
                          </a:prstGeom>
                          <a:solidFill>
                            <a:schemeClr val="bg1"/>
                          </a:solidFill>
                          <a:ln w="28575">
                            <a:solidFill>
                              <a:srgbClr val="002060"/>
                            </a:solidFill>
                            <a:miter lim="800000"/>
                            <a:headEnd/>
                            <a:tailEnd/>
                          </a:ln>
                        </wps:spPr>
                        <wps:txbx>
                          <w:txbxContent>
                            <w:p w14:paraId="1C98A8CB" w14:textId="77777777" w:rsidR="00AF1963" w:rsidRPr="00434064" w:rsidRDefault="00AF1963" w:rsidP="00AF1963">
                              <w:pPr>
                                <w:spacing w:line="276" w:lineRule="auto"/>
                                <w:jc w:val="right"/>
                                <w:rPr>
                                  <w:rFonts w:cstheme="minorHAnsi"/>
                                  <w:b/>
                                  <w:color w:val="000000"/>
                                  <w:sz w:val="20"/>
                                  <w:szCs w:val="20"/>
                                </w:rPr>
                              </w:pPr>
                              <w:hyperlink r:id="rId15" w:history="1">
                                <w:r w:rsidRPr="00021892">
                                  <w:rPr>
                                    <w:rStyle w:val="Lienhypertexte"/>
                                    <w:rFonts w:cstheme="minorHAnsi"/>
                                    <w:b/>
                                    <w:sz w:val="20"/>
                                    <w:szCs w:val="20"/>
                                  </w:rPr>
                                  <w:t xml:space="preserve">CJEU </w:t>
                                </w:r>
                                <w:proofErr w:type="spellStart"/>
                                <w:r w:rsidRPr="00021892">
                                  <w:rPr>
                                    <w:rStyle w:val="Lienhypertexte"/>
                                    <w:rFonts w:cstheme="minorHAnsi"/>
                                    <w:b/>
                                    <w:sz w:val="20"/>
                                    <w:szCs w:val="20"/>
                                  </w:rPr>
                                  <w:t>Judgment</w:t>
                                </w:r>
                                <w:proofErr w:type="spellEnd"/>
                                <w:r w:rsidRPr="00021892">
                                  <w:rPr>
                                    <w:rStyle w:val="Lienhypertexte"/>
                                    <w:rFonts w:cstheme="minorHAnsi"/>
                                    <w:b/>
                                    <w:sz w:val="20"/>
                                    <w:szCs w:val="20"/>
                                  </w:rPr>
                                  <w:t xml:space="preserve">, 13 </w:t>
                                </w:r>
                                <w:proofErr w:type="spellStart"/>
                                <w:r w:rsidRPr="00021892">
                                  <w:rPr>
                                    <w:rStyle w:val="Lienhypertexte"/>
                                    <w:rFonts w:cstheme="minorHAnsi"/>
                                    <w:b/>
                                    <w:sz w:val="20"/>
                                    <w:szCs w:val="20"/>
                                  </w:rPr>
                                  <w:t>december</w:t>
                                </w:r>
                                <w:proofErr w:type="spellEnd"/>
                                <w:r w:rsidRPr="00021892">
                                  <w:rPr>
                                    <w:rStyle w:val="Lienhypertexte"/>
                                    <w:rFonts w:cstheme="minorHAnsi"/>
                                    <w:b/>
                                    <w:sz w:val="20"/>
                                    <w:szCs w:val="20"/>
                                  </w:rPr>
                                  <w:t xml:space="preserve"> 2017, Soufiane El Hassani v </w:t>
                                </w:r>
                                <w:proofErr w:type="spellStart"/>
                                <w:r w:rsidRPr="00021892">
                                  <w:rPr>
                                    <w:rStyle w:val="Lienhypertexte"/>
                                    <w:rFonts w:cstheme="minorHAnsi"/>
                                    <w:b/>
                                    <w:sz w:val="20"/>
                                    <w:szCs w:val="20"/>
                                  </w:rPr>
                                  <w:t>Minister</w:t>
                                </w:r>
                                <w:proofErr w:type="spellEnd"/>
                                <w:r w:rsidRPr="00021892">
                                  <w:rPr>
                                    <w:rStyle w:val="Lienhypertexte"/>
                                    <w:rFonts w:cstheme="minorHAnsi"/>
                                    <w:b/>
                                    <w:sz w:val="20"/>
                                    <w:szCs w:val="20"/>
                                  </w:rPr>
                                  <w:t xml:space="preserve"> </w:t>
                                </w:r>
                                <w:proofErr w:type="spellStart"/>
                                <w:r w:rsidRPr="00021892">
                                  <w:rPr>
                                    <w:rStyle w:val="Lienhypertexte"/>
                                    <w:rFonts w:cstheme="minorHAnsi"/>
                                    <w:b/>
                                    <w:sz w:val="20"/>
                                    <w:szCs w:val="20"/>
                                  </w:rPr>
                                  <w:t>Spraw</w:t>
                                </w:r>
                                <w:proofErr w:type="spellEnd"/>
                                <w:r w:rsidRPr="00021892">
                                  <w:rPr>
                                    <w:rStyle w:val="Lienhypertexte"/>
                                    <w:rFonts w:cstheme="minorHAnsi"/>
                                    <w:b/>
                                    <w:sz w:val="20"/>
                                    <w:szCs w:val="20"/>
                                  </w:rPr>
                                  <w:t xml:space="preserve"> </w:t>
                                </w:r>
                                <w:proofErr w:type="spellStart"/>
                                <w:r w:rsidRPr="00021892">
                                  <w:rPr>
                                    <w:rStyle w:val="Lienhypertexte"/>
                                    <w:rFonts w:cstheme="minorHAnsi"/>
                                    <w:b/>
                                    <w:sz w:val="20"/>
                                    <w:szCs w:val="20"/>
                                  </w:rPr>
                                  <w:t>Zagranicznych</w:t>
                                </w:r>
                                <w:proofErr w:type="spellEnd"/>
                                <w:r w:rsidRPr="00021892">
                                  <w:rPr>
                                    <w:rStyle w:val="Lienhypertexte"/>
                                    <w:rFonts w:cstheme="minorHAnsi"/>
                                    <w:b/>
                                    <w:sz w:val="20"/>
                                    <w:szCs w:val="20"/>
                                  </w:rPr>
                                  <w:t xml:space="preserve">, C-403/16, </w:t>
                                </w:r>
                                <w:proofErr w:type="gramStart"/>
                                <w:r w:rsidRPr="00021892">
                                  <w:rPr>
                                    <w:rStyle w:val="Lienhypertexte"/>
                                    <w:rFonts w:cstheme="minorHAnsi"/>
                                    <w:b/>
                                    <w:sz w:val="20"/>
                                    <w:szCs w:val="20"/>
                                  </w:rPr>
                                  <w:t>ECLI:</w:t>
                                </w:r>
                                <w:proofErr w:type="gramEnd"/>
                                <w:r w:rsidRPr="00021892">
                                  <w:rPr>
                                    <w:rStyle w:val="Lienhypertexte"/>
                                    <w:rFonts w:cstheme="minorHAnsi"/>
                                    <w:b/>
                                    <w:sz w:val="20"/>
                                    <w:szCs w:val="20"/>
                                  </w:rPr>
                                  <w:t>EU:C:2017:960.</w:t>
                                </w:r>
                              </w:hyperlink>
                            </w:p>
                            <w:p w14:paraId="279038D5" w14:textId="77777777" w:rsidR="00AF1963" w:rsidRPr="00434064" w:rsidRDefault="00AF1963" w:rsidP="00AF1963">
                              <w:pPr>
                                <w:rPr>
                                  <w:rFonts w:cstheme="minorHAnsi"/>
                                  <w:color w:val="000000"/>
                                  <w:sz w:val="20"/>
                                  <w:szCs w:val="20"/>
                                  <w:highlight w:val="yellow"/>
                                </w:rPr>
                              </w:pPr>
                            </w:p>
                            <w:p w14:paraId="62E108FC" w14:textId="77777777" w:rsidR="00AF1963" w:rsidRPr="00434064" w:rsidRDefault="00AF1963" w:rsidP="00AF1963">
                              <w:pPr>
                                <w:spacing w:line="276" w:lineRule="auto"/>
                                <w:jc w:val="both"/>
                                <w:rPr>
                                  <w:rFonts w:cstheme="minorHAnsi"/>
                                  <w:b/>
                                  <w:bCs/>
                                  <w:color w:val="000000"/>
                                  <w:sz w:val="20"/>
                                  <w:szCs w:val="20"/>
                                </w:rPr>
                              </w:pPr>
                              <w:proofErr w:type="spellStart"/>
                              <w:proofErr w:type="gramStart"/>
                              <w:r w:rsidRPr="00434064">
                                <w:rPr>
                                  <w:rFonts w:cstheme="minorHAnsi"/>
                                  <w:b/>
                                  <w:bCs/>
                                  <w:color w:val="000000"/>
                                  <w:sz w:val="20"/>
                                  <w:szCs w:val="20"/>
                                </w:rPr>
                                <w:t>Facts</w:t>
                              </w:r>
                              <w:proofErr w:type="spellEnd"/>
                              <w:r w:rsidRPr="00434064">
                                <w:rPr>
                                  <w:rFonts w:cstheme="minorHAnsi"/>
                                  <w:b/>
                                  <w:bCs/>
                                  <w:color w:val="000000"/>
                                  <w:sz w:val="20"/>
                                  <w:szCs w:val="20"/>
                                </w:rPr>
                                <w:t>:</w:t>
                              </w:r>
                              <w:proofErr w:type="gramEnd"/>
                              <w:r w:rsidRPr="00434064">
                                <w:rPr>
                                  <w:rFonts w:cstheme="minorHAnsi"/>
                                  <w:b/>
                                  <w:bCs/>
                                  <w:color w:val="000000"/>
                                  <w:sz w:val="20"/>
                                  <w:szCs w:val="20"/>
                                </w:rPr>
                                <w:t xml:space="preserve"> </w:t>
                              </w:r>
                            </w:p>
                            <w:p w14:paraId="6E22A1EE" w14:textId="77777777" w:rsidR="00AF1963" w:rsidRPr="00AF1963" w:rsidRDefault="00AF1963" w:rsidP="00AF1963">
                              <w:pPr>
                                <w:spacing w:line="276" w:lineRule="auto"/>
                                <w:jc w:val="both"/>
                                <w:rPr>
                                  <w:rFonts w:cstheme="minorHAnsi"/>
                                  <w:color w:val="000000"/>
                                  <w:sz w:val="20"/>
                                  <w:szCs w:val="20"/>
                                  <w:lang w:val="en-GB"/>
                                </w:rPr>
                              </w:pPr>
                              <w:r w:rsidRPr="00AF1963">
                                <w:rPr>
                                  <w:rFonts w:cstheme="minorHAnsi"/>
                                  <w:color w:val="000000"/>
                                  <w:sz w:val="20"/>
                                  <w:szCs w:val="20"/>
                                  <w:lang w:val="en-GB"/>
                                </w:rPr>
                                <w:t>Mr El Hassani, a Moroccan national, applied for a short-stay visa at the Polish Consulate in Rabat as he intended to visit his wife and child, both of Polish nationality, in Poland. His application and subsequent appeal against the visa refusal were rejected due to doubt about his intention to leave Poland before the visa expired. Mr El Hassani brought an action against the visa refusal before the Regional Administrative Court in Warsaw which ruled that it lacked jurisdiction to review the Consul’s decision. Mr El Hassani took his case to the Polish Supreme Administrative Court, which referred a preliminary ruling request to the CJEU.</w:t>
                              </w:r>
                            </w:p>
                            <w:p w14:paraId="41AB275D" w14:textId="77777777" w:rsidR="00AF1963" w:rsidRPr="00AF1963" w:rsidRDefault="00AF1963" w:rsidP="00AF1963">
                              <w:pPr>
                                <w:spacing w:line="276" w:lineRule="auto"/>
                                <w:jc w:val="both"/>
                                <w:rPr>
                                  <w:rFonts w:cstheme="minorHAnsi"/>
                                  <w:color w:val="000000"/>
                                  <w:sz w:val="20"/>
                                  <w:szCs w:val="20"/>
                                  <w:lang w:val="en-GB"/>
                                </w:rPr>
                              </w:pPr>
                            </w:p>
                            <w:p w14:paraId="5E11F705" w14:textId="77777777" w:rsidR="00AF1963" w:rsidRPr="00AF1963" w:rsidRDefault="00AF1963" w:rsidP="00AF1963">
                              <w:pPr>
                                <w:spacing w:line="276" w:lineRule="auto"/>
                                <w:jc w:val="both"/>
                                <w:rPr>
                                  <w:rFonts w:cstheme="minorHAnsi"/>
                                  <w:b/>
                                  <w:bCs/>
                                  <w:color w:val="000000"/>
                                  <w:sz w:val="20"/>
                                  <w:szCs w:val="20"/>
                                  <w:lang w:val="en-GB"/>
                                </w:rPr>
                              </w:pPr>
                              <w:r w:rsidRPr="00AF1963">
                                <w:rPr>
                                  <w:rFonts w:cstheme="minorHAnsi"/>
                                  <w:b/>
                                  <w:bCs/>
                                  <w:color w:val="000000"/>
                                  <w:sz w:val="20"/>
                                  <w:szCs w:val="20"/>
                                  <w:lang w:val="en-GB"/>
                                </w:rPr>
                                <w:t xml:space="preserve">Ruling: </w:t>
                              </w:r>
                            </w:p>
                            <w:p w14:paraId="5FB4FB00" w14:textId="57ECEDCA" w:rsidR="00AF1963" w:rsidRPr="00AF1963" w:rsidRDefault="00AF1963" w:rsidP="00AF1963">
                              <w:pPr>
                                <w:spacing w:line="276" w:lineRule="auto"/>
                                <w:jc w:val="both"/>
                                <w:rPr>
                                  <w:rFonts w:cstheme="minorHAnsi"/>
                                  <w:color w:val="000000"/>
                                  <w:sz w:val="20"/>
                                  <w:szCs w:val="20"/>
                                  <w:lang w:val="en-GB"/>
                                </w:rPr>
                              </w:pPr>
                              <w:r w:rsidRPr="00AF1963">
                                <w:rPr>
                                  <w:rFonts w:cstheme="minorHAnsi"/>
                                  <w:color w:val="000000"/>
                                  <w:sz w:val="20"/>
                                  <w:szCs w:val="20"/>
                                  <w:lang w:val="en-GB"/>
                                </w:rPr>
                                <w:t>The CJEU concluded that</w:t>
                              </w:r>
                              <w:r w:rsidRPr="00AF1963">
                                <w:rPr>
                                  <w:rFonts w:cstheme="minorHAnsi"/>
                                  <w:b/>
                                  <w:bCs/>
                                  <w:color w:val="000000"/>
                                  <w:sz w:val="20"/>
                                  <w:szCs w:val="20"/>
                                  <w:lang w:val="en-GB"/>
                                </w:rPr>
                                <w:t xml:space="preserve"> the provisions of the secondary legislation (namely provision of the Visa Code), interpreted in the light of Article 47 of EChFR, oblige Member States to guarantee, at a certain stage of the proceedings, the possibility to challenge the visa refusal before a court</w:t>
                              </w:r>
                              <w:r w:rsidRPr="00AF1963">
                                <w:rPr>
                                  <w:rFonts w:cstheme="minorHAnsi"/>
                                  <w:color w:val="000000"/>
                                  <w:sz w:val="20"/>
                                  <w:szCs w:val="20"/>
                                  <w:lang w:val="en-GB"/>
                                </w:rPr>
                                <w:t>.</w:t>
                              </w:r>
                            </w:p>
                            <w:p w14:paraId="3D0E094A" w14:textId="77777777" w:rsidR="00AF1963" w:rsidRPr="00AF1963" w:rsidRDefault="00AF1963" w:rsidP="00AF1963">
                              <w:pPr>
                                <w:jc w:val="both"/>
                                <w:rPr>
                                  <w:rFonts w:ascii="Calibri" w:eastAsia="Calibri" w:hAnsi="Calibri"/>
                                  <w:i/>
                                  <w:sz w:val="20"/>
                                  <w:szCs w:val="20"/>
                                  <w:lang w:val="en-GB"/>
                                </w:rPr>
                              </w:pPr>
                              <w:r w:rsidRPr="00AF1963">
                                <w:rPr>
                                  <w:rFonts w:ascii="Calibri" w:eastAsia="Calibri" w:hAnsi="Calibri"/>
                                  <w:i/>
                                  <w:sz w:val="20"/>
                                  <w:szCs w:val="20"/>
                                  <w:lang w:val="en-GB"/>
                                </w:rPr>
                                <w:t xml:space="preserve">“36. Although it is true that in examining a visa application the national authorities have a broad discretion as regards the conditions for applying the grounds of refusal laid down by the Visa Code and the evaluation of the relevant facts, the fact remains that such discretion has no influence on the fact that the authorities directly apply a provision of EU law […] </w:t>
                              </w:r>
                            </w:p>
                            <w:p w14:paraId="5E873100" w14:textId="77777777" w:rsidR="00AF1963" w:rsidRPr="00AF1963" w:rsidRDefault="00AF1963" w:rsidP="00AF1963">
                              <w:pPr>
                                <w:jc w:val="both"/>
                                <w:rPr>
                                  <w:rFonts w:ascii="Calibri" w:eastAsia="Calibri" w:hAnsi="Calibri"/>
                                  <w:i/>
                                  <w:sz w:val="20"/>
                                  <w:szCs w:val="20"/>
                                  <w:lang w:val="en-GB"/>
                                </w:rPr>
                              </w:pPr>
                              <w:r w:rsidRPr="00AF1963">
                                <w:rPr>
                                  <w:rFonts w:ascii="Calibri" w:eastAsia="Calibri" w:hAnsi="Calibri"/>
                                  <w:i/>
                                  <w:sz w:val="20"/>
                                  <w:szCs w:val="20"/>
                                  <w:lang w:val="en-GB"/>
                                </w:rPr>
                                <w:t xml:space="preserve">37. </w:t>
                              </w:r>
                              <w:proofErr w:type="gramStart"/>
                              <w:r w:rsidRPr="00AF1963">
                                <w:rPr>
                                  <w:rFonts w:ascii="Calibri" w:eastAsia="Calibri" w:hAnsi="Calibri"/>
                                  <w:i/>
                                  <w:sz w:val="20"/>
                                  <w:szCs w:val="20"/>
                                  <w:lang w:val="en-GB"/>
                                </w:rPr>
                                <w:t>It is clear that the</w:t>
                              </w:r>
                              <w:proofErr w:type="gramEnd"/>
                              <w:r w:rsidRPr="00AF1963">
                                <w:rPr>
                                  <w:rFonts w:ascii="Calibri" w:eastAsia="Calibri" w:hAnsi="Calibri"/>
                                  <w:i/>
                                  <w:sz w:val="20"/>
                                  <w:szCs w:val="20"/>
                                  <w:lang w:val="en-GB"/>
                                </w:rPr>
                                <w:t xml:space="preserve"> Charter is applicable where a Member State adopts a decision refusing to issue a visa under Article 32(1) of the Visa Code […] </w:t>
                              </w:r>
                            </w:p>
                            <w:p w14:paraId="036FB408" w14:textId="77777777" w:rsidR="00AF1963" w:rsidRPr="00AF1963" w:rsidRDefault="00AF1963" w:rsidP="00AF1963">
                              <w:pPr>
                                <w:jc w:val="both"/>
                                <w:rPr>
                                  <w:rFonts w:ascii="Calibri" w:eastAsia="Calibri" w:hAnsi="Calibri"/>
                                  <w:i/>
                                  <w:sz w:val="20"/>
                                  <w:szCs w:val="20"/>
                                  <w:lang w:val="en-GB"/>
                                </w:rPr>
                              </w:pPr>
                              <w:r w:rsidRPr="00AF1963">
                                <w:rPr>
                                  <w:rFonts w:ascii="Calibri" w:eastAsia="Calibri" w:hAnsi="Calibri"/>
                                  <w:i/>
                                  <w:sz w:val="20"/>
                                  <w:szCs w:val="20"/>
                                  <w:lang w:val="en-GB"/>
                                </w:rPr>
                                <w:t>39. Furthermore, the second paragraph of Article 47 of the Charter provides that everyone is entitled to a hearing by an independent and impartial tribunal. Compliance with that right assumes that a decision of an administrative authority that does not itself satisfy the conditions of independence and impartiality must be subject to subsequent control by a judicial body that must</w:t>
                              </w:r>
                              <w:proofErr w:type="gramStart"/>
                              <w:r w:rsidRPr="00AF1963">
                                <w:rPr>
                                  <w:rFonts w:ascii="Calibri" w:eastAsia="Calibri" w:hAnsi="Calibri"/>
                                  <w:i/>
                                  <w:sz w:val="20"/>
                                  <w:szCs w:val="20"/>
                                  <w:lang w:val="en-GB"/>
                                </w:rPr>
                                <w:t>, in particular, have</w:t>
                              </w:r>
                              <w:proofErr w:type="gramEnd"/>
                              <w:r w:rsidRPr="00AF1963">
                                <w:rPr>
                                  <w:rFonts w:ascii="Calibri" w:eastAsia="Calibri" w:hAnsi="Calibri"/>
                                  <w:i/>
                                  <w:sz w:val="20"/>
                                  <w:szCs w:val="20"/>
                                  <w:lang w:val="en-GB"/>
                                </w:rPr>
                                <w:t xml:space="preserve"> jurisdiction to consider all the relevant issues […] </w:t>
                              </w:r>
                            </w:p>
                            <w:p w14:paraId="6F5A4103" w14:textId="77777777" w:rsidR="00AF1963" w:rsidRPr="00AF1963" w:rsidRDefault="00AF1963" w:rsidP="00AF1963">
                              <w:pPr>
                                <w:rPr>
                                  <w:lang w:val="en-GB"/>
                                </w:rPr>
                              </w:pPr>
                              <w:r w:rsidRPr="00AF1963">
                                <w:rPr>
                                  <w:rFonts w:ascii="Calibri" w:eastAsia="Calibri" w:hAnsi="Calibri"/>
                                  <w:i/>
                                  <w:sz w:val="20"/>
                                  <w:szCs w:val="20"/>
                                  <w:lang w:val="en-GB"/>
                                </w:rPr>
                                <w:t>41. It follows […] that Article 47 of the Charter requires the Member States to guarantee, at a certain stage of the proceedings, the possibility to bring the case concerning a final decision refusing a visa before a court”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92F61D" id="_x0000_t202" coordsize="21600,21600" o:spt="202" path="m,l,21600r21600,l21600,xe">
                  <v:stroke joinstyle="miter"/>
                  <v:path gradientshapeok="t" o:connecttype="rect"/>
                </v:shapetype>
                <v:shape id="_x0000_s1028" type="#_x0000_t202" style="position:absolute;margin-left:0;margin-top:26.85pt;width:433.5pt;height:522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" fillcolor="white [3212]" strokecolor="#002060" strokeweight="2.25pt">
                  <v:textbox>
                    <w:txbxContent>
                      <w:p w14:paraId="1C98A8CB" w14:textId="77777777" w:rsidR="00AF1963" w:rsidRPr="00434064" w:rsidRDefault="00AF1963" w:rsidP="00AF1963">
                        <w:pPr>
                          <w:spacing w:line="276" w:lineRule="auto"/>
                          <w:jc w:val="right"/>
                          <w:rPr>
                            <w:rFonts w:cstheme="minorHAnsi"/>
                            <w:b/>
                            <w:color w:val="000000"/>
                            <w:sz w:val="20"/>
                            <w:szCs w:val="20"/>
                          </w:rPr>
                        </w:pPr>
                        <w:hyperlink r:id="rId16" w:history="1">
                          <w:r w:rsidRPr="00021892">
                            <w:rPr>
                              <w:rStyle w:val="Lienhypertexte"/>
                              <w:rFonts w:cstheme="minorHAnsi"/>
                              <w:b/>
                              <w:sz w:val="20"/>
                              <w:szCs w:val="20"/>
                            </w:rPr>
                            <w:t xml:space="preserve">CJEU </w:t>
                          </w:r>
                          <w:proofErr w:type="spellStart"/>
                          <w:r w:rsidRPr="00021892">
                            <w:rPr>
                              <w:rStyle w:val="Lienhypertexte"/>
                              <w:rFonts w:cstheme="minorHAnsi"/>
                              <w:b/>
                              <w:sz w:val="20"/>
                              <w:szCs w:val="20"/>
                            </w:rPr>
                            <w:t>Judgment</w:t>
                          </w:r>
                          <w:proofErr w:type="spellEnd"/>
                          <w:r w:rsidRPr="00021892">
                            <w:rPr>
                              <w:rStyle w:val="Lienhypertexte"/>
                              <w:rFonts w:cstheme="minorHAnsi"/>
                              <w:b/>
                              <w:sz w:val="20"/>
                              <w:szCs w:val="20"/>
                            </w:rPr>
                            <w:t xml:space="preserve">, 13 </w:t>
                          </w:r>
                          <w:proofErr w:type="spellStart"/>
                          <w:r w:rsidRPr="00021892">
                            <w:rPr>
                              <w:rStyle w:val="Lienhypertexte"/>
                              <w:rFonts w:cstheme="minorHAnsi"/>
                              <w:b/>
                              <w:sz w:val="20"/>
                              <w:szCs w:val="20"/>
                            </w:rPr>
                            <w:t>december</w:t>
                          </w:r>
                          <w:proofErr w:type="spellEnd"/>
                          <w:r w:rsidRPr="00021892">
                            <w:rPr>
                              <w:rStyle w:val="Lienhypertexte"/>
                              <w:rFonts w:cstheme="minorHAnsi"/>
                              <w:b/>
                              <w:sz w:val="20"/>
                              <w:szCs w:val="20"/>
                            </w:rPr>
                            <w:t xml:space="preserve"> 2017, Soufiane El Hassani v </w:t>
                          </w:r>
                          <w:proofErr w:type="spellStart"/>
                          <w:r w:rsidRPr="00021892">
                            <w:rPr>
                              <w:rStyle w:val="Lienhypertexte"/>
                              <w:rFonts w:cstheme="minorHAnsi"/>
                              <w:b/>
                              <w:sz w:val="20"/>
                              <w:szCs w:val="20"/>
                            </w:rPr>
                            <w:t>Minister</w:t>
                          </w:r>
                          <w:proofErr w:type="spellEnd"/>
                          <w:r w:rsidRPr="00021892">
                            <w:rPr>
                              <w:rStyle w:val="Lienhypertexte"/>
                              <w:rFonts w:cstheme="minorHAnsi"/>
                              <w:b/>
                              <w:sz w:val="20"/>
                              <w:szCs w:val="20"/>
                            </w:rPr>
                            <w:t xml:space="preserve"> </w:t>
                          </w:r>
                          <w:proofErr w:type="spellStart"/>
                          <w:r w:rsidRPr="00021892">
                            <w:rPr>
                              <w:rStyle w:val="Lienhypertexte"/>
                              <w:rFonts w:cstheme="minorHAnsi"/>
                              <w:b/>
                              <w:sz w:val="20"/>
                              <w:szCs w:val="20"/>
                            </w:rPr>
                            <w:t>Spraw</w:t>
                          </w:r>
                          <w:proofErr w:type="spellEnd"/>
                          <w:r w:rsidRPr="00021892">
                            <w:rPr>
                              <w:rStyle w:val="Lienhypertexte"/>
                              <w:rFonts w:cstheme="minorHAnsi"/>
                              <w:b/>
                              <w:sz w:val="20"/>
                              <w:szCs w:val="20"/>
                            </w:rPr>
                            <w:t xml:space="preserve"> </w:t>
                          </w:r>
                          <w:proofErr w:type="spellStart"/>
                          <w:r w:rsidRPr="00021892">
                            <w:rPr>
                              <w:rStyle w:val="Lienhypertexte"/>
                              <w:rFonts w:cstheme="minorHAnsi"/>
                              <w:b/>
                              <w:sz w:val="20"/>
                              <w:szCs w:val="20"/>
                            </w:rPr>
                            <w:t>Zagranicznych</w:t>
                          </w:r>
                          <w:proofErr w:type="spellEnd"/>
                          <w:r w:rsidRPr="00021892">
                            <w:rPr>
                              <w:rStyle w:val="Lienhypertexte"/>
                              <w:rFonts w:cstheme="minorHAnsi"/>
                              <w:b/>
                              <w:sz w:val="20"/>
                              <w:szCs w:val="20"/>
                            </w:rPr>
                            <w:t>, C-403/16, ECLI:EU:C:2017:960.</w:t>
                          </w:r>
                        </w:hyperlink>
                      </w:p>
                      <w:p w14:paraId="279038D5" w14:textId="77777777" w:rsidR="00AF1963" w:rsidRPr="00434064" w:rsidRDefault="00AF1963" w:rsidP="00AF1963">
                        <w:pPr>
                          <w:rPr>
                            <w:rFonts w:cstheme="minorHAnsi"/>
                            <w:color w:val="000000"/>
                            <w:sz w:val="20"/>
                            <w:szCs w:val="20"/>
                            <w:highlight w:val="yellow"/>
                          </w:rPr>
                        </w:pPr>
                      </w:p>
                      <w:p w14:paraId="62E108FC" w14:textId="77777777" w:rsidR="00AF1963" w:rsidRPr="00434064" w:rsidRDefault="00AF1963" w:rsidP="00AF1963">
                        <w:pPr>
                          <w:spacing w:line="276" w:lineRule="auto"/>
                          <w:jc w:val="both"/>
                          <w:rPr>
                            <w:rFonts w:cstheme="minorHAnsi"/>
                            <w:b/>
                            <w:bCs/>
                            <w:color w:val="000000"/>
                            <w:sz w:val="20"/>
                            <w:szCs w:val="20"/>
                          </w:rPr>
                        </w:pPr>
                        <w:proofErr w:type="spellStart"/>
                        <w:r w:rsidRPr="00434064">
                          <w:rPr>
                            <w:rFonts w:cstheme="minorHAnsi"/>
                            <w:b/>
                            <w:bCs/>
                            <w:color w:val="000000"/>
                            <w:sz w:val="20"/>
                            <w:szCs w:val="20"/>
                          </w:rPr>
                          <w:t>Facts</w:t>
                        </w:r>
                        <w:proofErr w:type="spellEnd"/>
                        <w:r w:rsidRPr="00434064">
                          <w:rPr>
                            <w:rFonts w:cstheme="minorHAnsi"/>
                            <w:b/>
                            <w:bCs/>
                            <w:color w:val="000000"/>
                            <w:sz w:val="20"/>
                            <w:szCs w:val="20"/>
                          </w:rPr>
                          <w:t xml:space="preserve">: </w:t>
                        </w:r>
                      </w:p>
                      <w:p w14:paraId="6E22A1EE" w14:textId="77777777" w:rsidR="00AF1963" w:rsidRPr="00AF1963" w:rsidRDefault="00AF1963" w:rsidP="00AF1963">
                        <w:pPr>
                          <w:spacing w:line="276" w:lineRule="auto"/>
                          <w:jc w:val="both"/>
                          <w:rPr>
                            <w:rFonts w:cstheme="minorHAnsi"/>
                            <w:color w:val="000000"/>
                            <w:sz w:val="20"/>
                            <w:szCs w:val="20"/>
                            <w:lang w:val="en-GB"/>
                          </w:rPr>
                        </w:pPr>
                        <w:r w:rsidRPr="00AF1963">
                          <w:rPr>
                            <w:rFonts w:cstheme="minorHAnsi"/>
                            <w:color w:val="000000"/>
                            <w:sz w:val="20"/>
                            <w:szCs w:val="20"/>
                            <w:lang w:val="en-GB"/>
                          </w:rPr>
                          <w:t>Mr El Hassani, a Moroccan national, applied for a short-stay visa at the Polish Consulate in Rabat as he intended to visit his wife and child, both of Polish nationality, in Poland. His application and subsequent appeal against the visa refusal were rejected due to doubt about his intention to leave Poland before the visa expired. Mr El Hassani brought an action against the visa refusal before the Regional Administrative Court in Warsaw which ruled that it lacked jurisdiction to review the Consul’s decision. Mr El Hassani took his case to the Polish Supreme Administrative Court, which referred a preliminary ruling request to the CJEU.</w:t>
                        </w:r>
                      </w:p>
                      <w:p w14:paraId="41AB275D" w14:textId="77777777" w:rsidR="00AF1963" w:rsidRPr="00AF1963" w:rsidRDefault="00AF1963" w:rsidP="00AF1963">
                        <w:pPr>
                          <w:spacing w:line="276" w:lineRule="auto"/>
                          <w:jc w:val="both"/>
                          <w:rPr>
                            <w:rFonts w:cstheme="minorHAnsi"/>
                            <w:color w:val="000000"/>
                            <w:sz w:val="20"/>
                            <w:szCs w:val="20"/>
                            <w:lang w:val="en-GB"/>
                          </w:rPr>
                        </w:pPr>
                      </w:p>
                      <w:p w14:paraId="5E11F705" w14:textId="77777777" w:rsidR="00AF1963" w:rsidRPr="00AF1963" w:rsidRDefault="00AF1963" w:rsidP="00AF1963">
                        <w:pPr>
                          <w:spacing w:line="276" w:lineRule="auto"/>
                          <w:jc w:val="both"/>
                          <w:rPr>
                            <w:rFonts w:cstheme="minorHAnsi"/>
                            <w:b/>
                            <w:bCs/>
                            <w:color w:val="000000"/>
                            <w:sz w:val="20"/>
                            <w:szCs w:val="20"/>
                            <w:lang w:val="en-GB"/>
                          </w:rPr>
                        </w:pPr>
                        <w:r w:rsidRPr="00AF1963">
                          <w:rPr>
                            <w:rFonts w:cstheme="minorHAnsi"/>
                            <w:b/>
                            <w:bCs/>
                            <w:color w:val="000000"/>
                            <w:sz w:val="20"/>
                            <w:szCs w:val="20"/>
                            <w:lang w:val="en-GB"/>
                          </w:rPr>
                          <w:t xml:space="preserve">Ruling: </w:t>
                        </w:r>
                      </w:p>
                      <w:p w14:paraId="5FB4FB00" w14:textId="57ECEDCA" w:rsidR="00AF1963" w:rsidRPr="00AF1963" w:rsidRDefault="00AF1963" w:rsidP="00AF1963">
                        <w:pPr>
                          <w:spacing w:line="276" w:lineRule="auto"/>
                          <w:jc w:val="both"/>
                          <w:rPr>
                            <w:rFonts w:cstheme="minorHAnsi"/>
                            <w:color w:val="000000"/>
                            <w:sz w:val="20"/>
                            <w:szCs w:val="20"/>
                            <w:lang w:val="en-GB"/>
                          </w:rPr>
                        </w:pPr>
                        <w:r w:rsidRPr="00AF1963">
                          <w:rPr>
                            <w:rFonts w:cstheme="minorHAnsi"/>
                            <w:color w:val="000000"/>
                            <w:sz w:val="20"/>
                            <w:szCs w:val="20"/>
                            <w:lang w:val="en-GB"/>
                          </w:rPr>
                          <w:t>The CJEU concluded that</w:t>
                        </w:r>
                        <w:r w:rsidRPr="00AF1963">
                          <w:rPr>
                            <w:rFonts w:cstheme="minorHAnsi"/>
                            <w:b/>
                            <w:bCs/>
                            <w:color w:val="000000"/>
                            <w:sz w:val="20"/>
                            <w:szCs w:val="20"/>
                            <w:lang w:val="en-GB"/>
                          </w:rPr>
                          <w:t xml:space="preserve"> the provisions of the secondary legislation (namely provision of the Visa Code), interpreted in the light of Article 47 of EChFR, oblige Member States to guarantee, at a certain stage of the proceedings, the possibility to challenge the visa refusal before a court</w:t>
                        </w:r>
                        <w:r w:rsidRPr="00AF1963">
                          <w:rPr>
                            <w:rFonts w:cstheme="minorHAnsi"/>
                            <w:color w:val="000000"/>
                            <w:sz w:val="20"/>
                            <w:szCs w:val="20"/>
                            <w:lang w:val="en-GB"/>
                          </w:rPr>
                          <w:t>.</w:t>
                        </w:r>
                      </w:p>
                      <w:p w14:paraId="3D0E094A" w14:textId="77777777" w:rsidR="00AF1963" w:rsidRPr="00AF1963" w:rsidRDefault="00AF1963" w:rsidP="00AF1963">
                        <w:pPr>
                          <w:jc w:val="both"/>
                          <w:rPr>
                            <w:rFonts w:ascii="Calibri" w:eastAsia="Calibri" w:hAnsi="Calibri"/>
                            <w:i/>
                            <w:sz w:val="20"/>
                            <w:szCs w:val="20"/>
                            <w:lang w:val="en-GB"/>
                          </w:rPr>
                        </w:pPr>
                        <w:r w:rsidRPr="00AF1963">
                          <w:rPr>
                            <w:rFonts w:ascii="Calibri" w:eastAsia="Calibri" w:hAnsi="Calibri"/>
                            <w:i/>
                            <w:sz w:val="20"/>
                            <w:szCs w:val="20"/>
                            <w:lang w:val="en-GB"/>
                          </w:rPr>
                          <w:t xml:space="preserve">“36. Although it is true that in examining a visa application the national authorities have a broad discretion as regards the conditions for applying the grounds of refusal laid down by the Visa Code and the evaluation of the relevant facts, the fact remains that such discretion has no influence on the fact that the authorities directly apply a provision of EU law […] </w:t>
                        </w:r>
                      </w:p>
                      <w:p w14:paraId="5E873100" w14:textId="77777777" w:rsidR="00AF1963" w:rsidRPr="00AF1963" w:rsidRDefault="00AF1963" w:rsidP="00AF1963">
                        <w:pPr>
                          <w:jc w:val="both"/>
                          <w:rPr>
                            <w:rFonts w:ascii="Calibri" w:eastAsia="Calibri" w:hAnsi="Calibri"/>
                            <w:i/>
                            <w:sz w:val="20"/>
                            <w:szCs w:val="20"/>
                            <w:lang w:val="en-GB"/>
                          </w:rPr>
                        </w:pPr>
                        <w:r w:rsidRPr="00AF1963">
                          <w:rPr>
                            <w:rFonts w:ascii="Calibri" w:eastAsia="Calibri" w:hAnsi="Calibri"/>
                            <w:i/>
                            <w:sz w:val="20"/>
                            <w:szCs w:val="20"/>
                            <w:lang w:val="en-GB"/>
                          </w:rPr>
                          <w:t xml:space="preserve">37. It is clear that the Charter is applicable where a Member State adopts a decision refusing to issue a visa under Article 32(1) of the Visa Code […] </w:t>
                        </w:r>
                      </w:p>
                      <w:p w14:paraId="036FB408" w14:textId="77777777" w:rsidR="00AF1963" w:rsidRPr="00AF1963" w:rsidRDefault="00AF1963" w:rsidP="00AF1963">
                        <w:pPr>
                          <w:jc w:val="both"/>
                          <w:rPr>
                            <w:rFonts w:ascii="Calibri" w:eastAsia="Calibri" w:hAnsi="Calibri"/>
                            <w:i/>
                            <w:sz w:val="20"/>
                            <w:szCs w:val="20"/>
                            <w:lang w:val="en-GB"/>
                          </w:rPr>
                        </w:pPr>
                        <w:r w:rsidRPr="00AF1963">
                          <w:rPr>
                            <w:rFonts w:ascii="Calibri" w:eastAsia="Calibri" w:hAnsi="Calibri"/>
                            <w:i/>
                            <w:sz w:val="20"/>
                            <w:szCs w:val="20"/>
                            <w:lang w:val="en-GB"/>
                          </w:rPr>
                          <w:t xml:space="preserve">39. Furthermore, the second paragraph of Article 47 of the Charter provides that everyone is entitled to a hearing by an independent and impartial tribunal. Compliance with that right assumes that a decision of an administrative authority that does not itself satisfy the conditions of independence and impartiality must be subject to subsequent control by a judicial body that must, in particular, have jurisdiction to consider all the relevant issues […] </w:t>
                        </w:r>
                      </w:p>
                      <w:p w14:paraId="6F5A4103" w14:textId="77777777" w:rsidR="00AF1963" w:rsidRPr="00AF1963" w:rsidRDefault="00AF1963" w:rsidP="00AF1963">
                        <w:pPr>
                          <w:rPr>
                            <w:lang w:val="en-GB"/>
                          </w:rPr>
                        </w:pPr>
                        <w:r w:rsidRPr="00AF1963">
                          <w:rPr>
                            <w:rFonts w:ascii="Calibri" w:eastAsia="Calibri" w:hAnsi="Calibri"/>
                            <w:i/>
                            <w:sz w:val="20"/>
                            <w:szCs w:val="20"/>
                            <w:lang w:val="en-GB"/>
                          </w:rPr>
                          <w:t>41. It follows […] that Article 47 of the Charter requires the Member States to guarantee, at a certain stage of the proceedings, the possibility to bring the case concerning a final decision refusing a visa before a court”</w:t>
                        </w:r>
                      </w:p>
                    </w:txbxContent>
                  </v:textbox>
                  <w10:wrap type="square" anchorx="margin"/>
                </v:shape>
              </w:pict>
            </mc:Fallback>
          </mc:AlternateContent>
        </w:r>
      </w:ins>
    </w:p>
    <w:p w14:paraId="1F23037C" w14:textId="77777777" w:rsidR="00591060" w:rsidRDefault="00591060" w:rsidP="00591060">
      <w:pPr>
        <w:rPr>
          <w:rFonts w:ascii="Calibri Light" w:hAnsi="Calibri Light" w:cs="Calibri Light"/>
          <w:b/>
          <w:bCs/>
          <w:sz w:val="24"/>
          <w:szCs w:val="24"/>
          <w:lang w:val="en-US"/>
        </w:rPr>
      </w:pPr>
    </w:p>
    <w:p w14:paraId="65C86192" w14:textId="77777777" w:rsidR="008F2F61" w:rsidRDefault="008F2F61" w:rsidP="00591060">
      <w:pPr>
        <w:rPr>
          <w:rFonts w:ascii="Calibri Light" w:hAnsi="Calibri Light" w:cs="Calibri Light"/>
          <w:b/>
          <w:bCs/>
          <w:sz w:val="24"/>
          <w:szCs w:val="24"/>
          <w:lang w:val="en-US"/>
        </w:rPr>
      </w:pPr>
    </w:p>
    <w:p w14:paraId="6A7C550A" w14:textId="77777777" w:rsidR="008F2F61" w:rsidRPr="00591060" w:rsidRDefault="008F2F61" w:rsidP="00591060">
      <w:pPr>
        <w:rPr>
          <w:rFonts w:ascii="Calibri Light" w:hAnsi="Calibri Light" w:cs="Calibri Light"/>
          <w:b/>
          <w:bCs/>
          <w:sz w:val="24"/>
          <w:szCs w:val="24"/>
          <w:lang w:val="en-US"/>
        </w:rPr>
      </w:pPr>
    </w:p>
    <w:p w14:paraId="4D9ABE20" w14:textId="22EC7AE1" w:rsidR="008005FC" w:rsidRPr="00591060" w:rsidRDefault="00622EF4" w:rsidP="00304898">
      <w:pPr>
        <w:jc w:val="both"/>
        <w:rPr>
          <w:rFonts w:ascii="Calibri Light" w:hAnsi="Calibri Light" w:cs="Calibri Light"/>
          <w:b/>
          <w:bCs/>
          <w:sz w:val="24"/>
          <w:szCs w:val="24"/>
          <w:lang w:val="en-US"/>
        </w:rPr>
      </w:pPr>
      <w:r w:rsidRPr="00591060">
        <w:rPr>
          <w:rFonts w:ascii="Calibri Light" w:hAnsi="Calibri Light" w:cs="Calibri Light"/>
          <w:b/>
          <w:bCs/>
          <w:sz w:val="24"/>
          <w:szCs w:val="24"/>
          <w:lang w:val="en-US"/>
        </w:rPr>
        <w:t>Solution</w:t>
      </w:r>
    </w:p>
    <w:p w14:paraId="7BD5ABD7" w14:textId="34452A65" w:rsidR="00622EF4" w:rsidRPr="00591060" w:rsidRDefault="00622EF4" w:rsidP="00622EF4">
      <w:pPr>
        <w:jc w:val="both"/>
        <w:rPr>
          <w:rFonts w:ascii="Calibri Light" w:hAnsi="Calibri Light" w:cs="Calibri Light"/>
          <w:sz w:val="24"/>
          <w:szCs w:val="24"/>
          <w:lang w:val="en-GB"/>
        </w:rPr>
      </w:pPr>
      <w:r w:rsidRPr="00591060">
        <w:rPr>
          <w:rFonts w:ascii="Calibri Light" w:hAnsi="Calibri Light" w:cs="Calibri Light"/>
          <w:sz w:val="24"/>
          <w:szCs w:val="24"/>
          <w:lang w:val="en-GB"/>
        </w:rPr>
        <w:t>1. Challenge the lack of reasons for the visa refusal to Marcus:</w:t>
      </w:r>
    </w:p>
    <w:p w14:paraId="4F2E42DA" w14:textId="25F7C780" w:rsidR="00622EF4" w:rsidRPr="00591060" w:rsidRDefault="00622EF4" w:rsidP="00622EF4">
      <w:pPr>
        <w:numPr>
          <w:ilvl w:val="0"/>
          <w:numId w:val="11"/>
        </w:numPr>
        <w:jc w:val="both"/>
        <w:rPr>
          <w:rFonts w:ascii="Calibri Light" w:hAnsi="Calibri Light" w:cs="Calibri Light"/>
          <w:sz w:val="24"/>
          <w:szCs w:val="24"/>
          <w:lang w:val="en-GB"/>
        </w:rPr>
      </w:pPr>
      <w:r w:rsidRPr="00591060">
        <w:rPr>
          <w:rFonts w:ascii="Calibri Light" w:hAnsi="Calibri Light" w:cs="Calibri Light"/>
          <w:sz w:val="24"/>
          <w:szCs w:val="24"/>
          <w:lang w:val="en-GB"/>
        </w:rPr>
        <w:lastRenderedPageBreak/>
        <w:t xml:space="preserve">Invoke Article 32(2) of the Visa Code, which mandates that visa refusal decisions must be communicated with reasons. </w:t>
      </w:r>
    </w:p>
    <w:p w14:paraId="3CC786D4" w14:textId="77777777" w:rsidR="00622EF4" w:rsidRPr="00591060" w:rsidRDefault="00622EF4" w:rsidP="00622EF4">
      <w:pPr>
        <w:numPr>
          <w:ilvl w:val="0"/>
          <w:numId w:val="11"/>
        </w:numPr>
        <w:jc w:val="both"/>
        <w:rPr>
          <w:rFonts w:ascii="Calibri Light" w:hAnsi="Calibri Light" w:cs="Calibri Light"/>
          <w:b/>
          <w:bCs/>
          <w:sz w:val="24"/>
          <w:szCs w:val="24"/>
          <w:lang w:val="en-GB"/>
        </w:rPr>
      </w:pPr>
      <w:r w:rsidRPr="00591060">
        <w:rPr>
          <w:rFonts w:ascii="Calibri Light" w:hAnsi="Calibri Light" w:cs="Calibri Light"/>
          <w:sz w:val="24"/>
          <w:szCs w:val="24"/>
          <w:lang w:val="en-GB"/>
        </w:rPr>
        <w:t xml:space="preserve">Argue that the absence of reasons denies Marcus the ability to effectively challenge the decision, violating </w:t>
      </w:r>
      <w:r w:rsidRPr="00591060">
        <w:rPr>
          <w:rFonts w:ascii="Calibri Light" w:hAnsi="Calibri Light" w:cs="Calibri Light"/>
          <w:b/>
          <w:bCs/>
          <w:sz w:val="24"/>
          <w:szCs w:val="24"/>
          <w:lang w:val="en-GB"/>
        </w:rPr>
        <w:t>his right to an effective remedy under Article 47 of the EU Charter.</w:t>
      </w:r>
    </w:p>
    <w:p w14:paraId="066F305D" w14:textId="1913B986" w:rsidR="00622EF4" w:rsidRPr="00591060" w:rsidRDefault="00622EF4" w:rsidP="00622EF4">
      <w:pPr>
        <w:jc w:val="both"/>
        <w:rPr>
          <w:rFonts w:ascii="Calibri Light" w:hAnsi="Calibri Light" w:cs="Calibri Light"/>
          <w:sz w:val="24"/>
          <w:szCs w:val="24"/>
          <w:lang w:val="en-GB"/>
        </w:rPr>
      </w:pPr>
      <w:r w:rsidRPr="00591060">
        <w:rPr>
          <w:rFonts w:ascii="Calibri Light" w:hAnsi="Calibri Light" w:cs="Calibri Light"/>
          <w:b/>
          <w:bCs/>
          <w:sz w:val="24"/>
          <w:szCs w:val="24"/>
          <w:lang w:val="en-GB"/>
        </w:rPr>
        <w:t xml:space="preserve">2. </w:t>
      </w:r>
      <w:r w:rsidRPr="00591060">
        <w:rPr>
          <w:rFonts w:ascii="Calibri Light" w:hAnsi="Calibri Light" w:cs="Calibri Light"/>
          <w:sz w:val="24"/>
          <w:szCs w:val="24"/>
          <w:lang w:val="en-GB"/>
        </w:rPr>
        <w:t xml:space="preserve">Argue for Marcus’s right to obtain a review of the visa refusal decision </w:t>
      </w:r>
    </w:p>
    <w:p w14:paraId="09D8B032" w14:textId="77777777" w:rsidR="00622EF4" w:rsidRPr="00591060" w:rsidRDefault="00622EF4" w:rsidP="00622EF4">
      <w:pPr>
        <w:pStyle w:val="Paragraphedeliste"/>
        <w:numPr>
          <w:ilvl w:val="0"/>
          <w:numId w:val="9"/>
        </w:numPr>
        <w:jc w:val="both"/>
        <w:rPr>
          <w:rFonts w:ascii="Calibri Light" w:hAnsi="Calibri Light" w:cs="Calibri Light"/>
          <w:sz w:val="24"/>
          <w:szCs w:val="24"/>
          <w:lang w:val="en-GB"/>
        </w:rPr>
      </w:pPr>
      <w:r w:rsidRPr="00591060">
        <w:rPr>
          <w:rFonts w:ascii="Calibri Light" w:hAnsi="Calibri Light" w:cs="Calibri Light"/>
          <w:b/>
          <w:bCs/>
          <w:sz w:val="24"/>
          <w:szCs w:val="24"/>
          <w:lang w:val="en-GB"/>
        </w:rPr>
        <w:t>Article 32(3) of the Visa Code</w:t>
      </w:r>
      <w:r w:rsidRPr="00591060">
        <w:rPr>
          <w:rFonts w:ascii="Calibri Light" w:hAnsi="Calibri Light" w:cs="Calibri Light"/>
          <w:sz w:val="24"/>
          <w:szCs w:val="24"/>
          <w:lang w:val="en-GB"/>
        </w:rPr>
        <w:t xml:space="preserve"> guarantees the right to appeal visa refusals. Highlight that Marcus was deprived of this right, contrary to EU law</w:t>
      </w:r>
    </w:p>
    <w:p w14:paraId="7604400C" w14:textId="77777777" w:rsidR="00622EF4" w:rsidRPr="00591060" w:rsidRDefault="00622EF4" w:rsidP="00622EF4">
      <w:pPr>
        <w:pStyle w:val="Paragraphedeliste"/>
        <w:jc w:val="both"/>
        <w:rPr>
          <w:rFonts w:ascii="Calibri Light" w:hAnsi="Calibri Light" w:cs="Calibri Light"/>
          <w:sz w:val="24"/>
          <w:szCs w:val="24"/>
          <w:lang w:val="en-GB"/>
        </w:rPr>
      </w:pPr>
    </w:p>
    <w:p w14:paraId="1CDEE0A2" w14:textId="62DE6BC1" w:rsidR="00622EF4" w:rsidRPr="00591060" w:rsidRDefault="00622EF4" w:rsidP="00622EF4">
      <w:pPr>
        <w:pStyle w:val="Paragraphedeliste"/>
        <w:numPr>
          <w:ilvl w:val="0"/>
          <w:numId w:val="9"/>
        </w:numPr>
        <w:jc w:val="both"/>
        <w:rPr>
          <w:rFonts w:ascii="Calibri Light" w:hAnsi="Calibri Light" w:cs="Calibri Light"/>
          <w:sz w:val="24"/>
          <w:szCs w:val="24"/>
          <w:lang w:val="en-GB"/>
        </w:rPr>
      </w:pPr>
      <w:r w:rsidRPr="00591060">
        <w:rPr>
          <w:rFonts w:ascii="Calibri Light" w:hAnsi="Calibri Light" w:cs="Calibri Light"/>
          <w:sz w:val="24"/>
          <w:szCs w:val="24"/>
          <w:lang w:val="en-GB"/>
        </w:rPr>
        <w:t xml:space="preserve">Cite </w:t>
      </w:r>
      <w:r w:rsidRPr="00591060">
        <w:rPr>
          <w:rFonts w:ascii="Calibri Light" w:hAnsi="Calibri Light" w:cs="Calibri Light"/>
          <w:b/>
          <w:bCs/>
          <w:sz w:val="24"/>
          <w:szCs w:val="24"/>
          <w:lang w:val="en-GB"/>
        </w:rPr>
        <w:t xml:space="preserve">CJEU Soufiane El Hassani v Minister </w:t>
      </w:r>
      <w:proofErr w:type="spellStart"/>
      <w:r w:rsidRPr="00591060">
        <w:rPr>
          <w:rFonts w:ascii="Calibri Light" w:hAnsi="Calibri Light" w:cs="Calibri Light"/>
          <w:b/>
          <w:bCs/>
          <w:sz w:val="24"/>
          <w:szCs w:val="24"/>
          <w:lang w:val="en-GB"/>
        </w:rPr>
        <w:t>Spraw</w:t>
      </w:r>
      <w:proofErr w:type="spellEnd"/>
      <w:r w:rsidRPr="00591060">
        <w:rPr>
          <w:rFonts w:ascii="Calibri Light" w:hAnsi="Calibri Light" w:cs="Calibri Light"/>
          <w:b/>
          <w:bCs/>
          <w:sz w:val="24"/>
          <w:szCs w:val="24"/>
          <w:lang w:val="en-GB"/>
        </w:rPr>
        <w:t xml:space="preserve"> </w:t>
      </w:r>
      <w:proofErr w:type="spellStart"/>
      <w:r w:rsidRPr="00591060">
        <w:rPr>
          <w:rFonts w:ascii="Calibri Light" w:hAnsi="Calibri Light" w:cs="Calibri Light"/>
          <w:b/>
          <w:bCs/>
          <w:sz w:val="24"/>
          <w:szCs w:val="24"/>
          <w:lang w:val="en-GB"/>
        </w:rPr>
        <w:t>Zagranicznych</w:t>
      </w:r>
      <w:proofErr w:type="spellEnd"/>
      <w:r w:rsidRPr="00591060">
        <w:rPr>
          <w:rFonts w:ascii="Calibri Light" w:hAnsi="Calibri Light" w:cs="Calibri Light"/>
          <w:b/>
          <w:bCs/>
          <w:sz w:val="24"/>
          <w:szCs w:val="24"/>
          <w:lang w:val="en-GB"/>
        </w:rPr>
        <w:t xml:space="preserve"> (C-403/16)</w:t>
      </w:r>
      <w:r w:rsidRPr="00591060">
        <w:rPr>
          <w:rFonts w:ascii="Calibri Light" w:hAnsi="Calibri Light" w:cs="Calibri Light"/>
          <w:sz w:val="24"/>
          <w:szCs w:val="24"/>
          <w:lang w:val="en-GB"/>
        </w:rPr>
        <w:t>, which confirms that visa applicants are entitled to judicial appeal.</w:t>
      </w:r>
    </w:p>
    <w:p w14:paraId="64D3A904" w14:textId="77777777" w:rsidR="004063D1" w:rsidRPr="00591060" w:rsidRDefault="004063D1" w:rsidP="004063D1">
      <w:pPr>
        <w:pStyle w:val="Paragraphedeliste"/>
        <w:rPr>
          <w:rFonts w:ascii="Calibri Light" w:hAnsi="Calibri Light" w:cs="Calibri Light"/>
          <w:sz w:val="24"/>
          <w:szCs w:val="24"/>
          <w:lang w:val="en-GB"/>
        </w:rPr>
      </w:pPr>
    </w:p>
    <w:p w14:paraId="48705464" w14:textId="77777777" w:rsidR="004063D1" w:rsidRPr="00591060" w:rsidRDefault="004063D1" w:rsidP="004063D1">
      <w:pPr>
        <w:jc w:val="both"/>
        <w:rPr>
          <w:rFonts w:ascii="Calibri Light" w:hAnsi="Calibri Light" w:cs="Calibri Light"/>
          <w:sz w:val="24"/>
          <w:szCs w:val="24"/>
          <w:lang w:val="en-GB"/>
        </w:rPr>
      </w:pPr>
      <w:r w:rsidRPr="00591060">
        <w:rPr>
          <w:rFonts w:ascii="Calibri Light" w:hAnsi="Calibri Light" w:cs="Calibri Light"/>
          <w:sz w:val="24"/>
          <w:szCs w:val="24"/>
          <w:lang w:val="en-GB"/>
        </w:rPr>
        <w:t>3. Invoke Article 51 of the EU Charter:</w:t>
      </w:r>
    </w:p>
    <w:p w14:paraId="2F4F5767" w14:textId="120B8AC9" w:rsidR="00622EF4" w:rsidRPr="00591060" w:rsidRDefault="004063D1" w:rsidP="00304898">
      <w:pPr>
        <w:numPr>
          <w:ilvl w:val="0"/>
          <w:numId w:val="12"/>
        </w:numPr>
        <w:jc w:val="both"/>
        <w:rPr>
          <w:rFonts w:ascii="Calibri Light" w:hAnsi="Calibri Light" w:cs="Calibri Light"/>
          <w:sz w:val="24"/>
          <w:szCs w:val="24"/>
          <w:lang w:val="en-GB"/>
        </w:rPr>
      </w:pPr>
      <w:r w:rsidRPr="00591060">
        <w:rPr>
          <w:rFonts w:ascii="Calibri Light" w:hAnsi="Calibri Light" w:cs="Calibri Light"/>
          <w:sz w:val="24"/>
          <w:szCs w:val="24"/>
          <w:lang w:val="en-GB"/>
        </w:rPr>
        <w:t xml:space="preserve">Emphasize that the French authorities were implementing </w:t>
      </w:r>
      <w:r w:rsidRPr="00591060">
        <w:rPr>
          <w:rFonts w:ascii="Calibri Light" w:hAnsi="Calibri Light" w:cs="Calibri Light"/>
          <w:b/>
          <w:bCs/>
          <w:sz w:val="24"/>
          <w:szCs w:val="24"/>
          <w:lang w:val="en-GB"/>
        </w:rPr>
        <w:t>EU law</w:t>
      </w:r>
      <w:r w:rsidRPr="00591060">
        <w:rPr>
          <w:rFonts w:ascii="Calibri Light" w:hAnsi="Calibri Light" w:cs="Calibri Light"/>
          <w:sz w:val="24"/>
          <w:szCs w:val="24"/>
          <w:lang w:val="en-GB"/>
        </w:rPr>
        <w:t xml:space="preserve"> (the Visa Code), making the EU Charter applicable. This compels compliance with fundamental rights guaranteed under EU law.</w:t>
      </w:r>
    </w:p>
    <w:p w14:paraId="6BD032DB" w14:textId="1E41872A" w:rsidR="00304898" w:rsidRPr="00591060" w:rsidRDefault="00622EF4" w:rsidP="004063D1">
      <w:pPr>
        <w:jc w:val="both"/>
        <w:rPr>
          <w:rFonts w:ascii="Calibri Light" w:hAnsi="Calibri Light" w:cs="Calibri Light"/>
          <w:sz w:val="24"/>
          <w:szCs w:val="24"/>
          <w:lang w:val="en-US"/>
        </w:rPr>
      </w:pPr>
      <w:r w:rsidRPr="00591060">
        <w:rPr>
          <w:rFonts w:ascii="Calibri Light" w:hAnsi="Calibri Light" w:cs="Calibri Light"/>
          <w:b/>
          <w:bCs/>
          <w:sz w:val="24"/>
          <w:szCs w:val="24"/>
          <w:lang w:val="en-GB"/>
        </w:rPr>
        <w:t xml:space="preserve">Key outcome: </w:t>
      </w:r>
      <w:r w:rsidR="00304898" w:rsidRPr="00591060">
        <w:rPr>
          <w:rFonts w:ascii="Calibri Light" w:hAnsi="Calibri Light" w:cs="Calibri Light"/>
          <w:sz w:val="24"/>
          <w:szCs w:val="24"/>
          <w:lang w:val="en-US"/>
        </w:rPr>
        <w:t>Marcus has the right to appeal and obtain a review of the visa refusal decision, and to obtain the information on which the authority based its decision to refuse the visa.</w:t>
      </w:r>
    </w:p>
    <w:p w14:paraId="72E13946" w14:textId="77777777" w:rsidR="004063D1" w:rsidRDefault="004063D1" w:rsidP="004063D1">
      <w:pPr>
        <w:spacing w:after="120"/>
        <w:jc w:val="both"/>
        <w:rPr>
          <w:rFonts w:ascii="Times New Roman" w:hAnsi="Times New Roman" w:cs="Times New Roman"/>
          <w:sz w:val="24"/>
          <w:szCs w:val="24"/>
          <w:lang w:val="en-US"/>
        </w:rPr>
      </w:pPr>
    </w:p>
    <w:p w14:paraId="55BC7F40" w14:textId="3B6AA2C7" w:rsidR="008A215D" w:rsidRPr="008F2F61" w:rsidRDefault="004063D1" w:rsidP="008F2F61">
      <w:pPr>
        <w:spacing w:after="120"/>
        <w:jc w:val="both"/>
        <w:rPr>
          <w:rFonts w:ascii="Calibri Light" w:hAnsi="Calibri Light" w:cs="Calibri Light"/>
          <w:b/>
          <w:bCs/>
          <w:color w:val="156082" w:themeColor="accent1"/>
          <w:sz w:val="24"/>
          <w:szCs w:val="24"/>
          <w:u w:val="single"/>
          <w:lang w:val="en-US"/>
        </w:rPr>
      </w:pPr>
      <w:r w:rsidRPr="008F2F61">
        <w:rPr>
          <w:rFonts w:ascii="Calibri Light" w:hAnsi="Calibri Light" w:cs="Calibri Light"/>
          <w:b/>
          <w:bCs/>
          <w:color w:val="156082" w:themeColor="accent1"/>
          <w:sz w:val="24"/>
          <w:szCs w:val="24"/>
          <w:u w:val="single"/>
          <w:lang w:val="en-US"/>
        </w:rPr>
        <w:t xml:space="preserve">Issue No </w:t>
      </w:r>
      <w:proofErr w:type="gramStart"/>
      <w:r w:rsidRPr="008F2F61">
        <w:rPr>
          <w:rFonts w:ascii="Calibri Light" w:hAnsi="Calibri Light" w:cs="Calibri Light"/>
          <w:b/>
          <w:bCs/>
          <w:color w:val="156082" w:themeColor="accent1"/>
          <w:sz w:val="24"/>
          <w:szCs w:val="24"/>
          <w:u w:val="single"/>
          <w:lang w:val="en-US"/>
        </w:rPr>
        <w:t xml:space="preserve">2 </w:t>
      </w:r>
      <w:r w:rsidR="00304898" w:rsidRPr="008F2F61">
        <w:rPr>
          <w:rFonts w:ascii="Calibri Light" w:hAnsi="Calibri Light" w:cs="Calibri Light"/>
          <w:b/>
          <w:bCs/>
          <w:color w:val="156082" w:themeColor="accent1"/>
          <w:sz w:val="24"/>
          <w:szCs w:val="24"/>
          <w:u w:val="single"/>
          <w:lang w:val="en-US"/>
        </w:rPr>
        <w:t>:</w:t>
      </w:r>
      <w:proofErr w:type="gramEnd"/>
      <w:r w:rsidR="00304898" w:rsidRPr="008F2F61">
        <w:rPr>
          <w:rFonts w:ascii="Calibri Light" w:hAnsi="Calibri Light" w:cs="Calibri Light"/>
          <w:color w:val="156082" w:themeColor="accent1"/>
          <w:sz w:val="24"/>
          <w:szCs w:val="24"/>
          <w:u w:val="single"/>
          <w:lang w:val="en-US"/>
        </w:rPr>
        <w:t xml:space="preserve"> </w:t>
      </w:r>
      <w:r w:rsidRPr="008F2F61">
        <w:rPr>
          <w:rFonts w:ascii="Calibri Light" w:hAnsi="Calibri Light" w:cs="Calibri Light"/>
          <w:b/>
          <w:bCs/>
          <w:color w:val="156082" w:themeColor="accent1"/>
          <w:sz w:val="24"/>
          <w:szCs w:val="24"/>
          <w:u w:val="single"/>
          <w:lang w:val="en-US"/>
        </w:rPr>
        <w:t>The s</w:t>
      </w:r>
      <w:r w:rsidR="00304898" w:rsidRPr="008F2F61">
        <w:rPr>
          <w:rFonts w:ascii="Calibri Light" w:hAnsi="Calibri Light" w:cs="Calibri Light"/>
          <w:b/>
          <w:bCs/>
          <w:color w:val="156082" w:themeColor="accent1"/>
          <w:sz w:val="24"/>
          <w:szCs w:val="24"/>
          <w:u w:val="single"/>
          <w:lang w:val="en-US"/>
        </w:rPr>
        <w:t xml:space="preserve">eizure and retention of </w:t>
      </w:r>
      <w:r w:rsidRPr="008F2F61">
        <w:rPr>
          <w:rFonts w:ascii="Calibri Light" w:hAnsi="Calibri Light" w:cs="Calibri Light"/>
          <w:b/>
          <w:bCs/>
          <w:color w:val="156082" w:themeColor="accent1"/>
          <w:sz w:val="24"/>
          <w:szCs w:val="24"/>
          <w:u w:val="single"/>
          <w:lang w:val="en-US"/>
        </w:rPr>
        <w:t xml:space="preserve">Marcus’s </w:t>
      </w:r>
      <w:r w:rsidR="00304898" w:rsidRPr="008F2F61">
        <w:rPr>
          <w:rFonts w:ascii="Calibri Light" w:hAnsi="Calibri Light" w:cs="Calibri Light"/>
          <w:b/>
          <w:bCs/>
          <w:color w:val="156082" w:themeColor="accent1"/>
          <w:sz w:val="24"/>
          <w:szCs w:val="24"/>
          <w:u w:val="single"/>
          <w:lang w:val="en-US"/>
        </w:rPr>
        <w:t xml:space="preserve">location and phone records. </w:t>
      </w:r>
    </w:p>
    <w:p w14:paraId="37D2C9C6" w14:textId="4771E94E" w:rsidR="004063D1" w:rsidRPr="008F2F61" w:rsidRDefault="004063D1" w:rsidP="008F2F61">
      <w:pPr>
        <w:spacing w:after="120"/>
        <w:jc w:val="both"/>
        <w:rPr>
          <w:rFonts w:ascii="Calibri Light" w:hAnsi="Calibri Light" w:cs="Calibri Light"/>
          <w:b/>
          <w:bCs/>
          <w:sz w:val="24"/>
          <w:szCs w:val="24"/>
          <w:lang w:val="en-US"/>
        </w:rPr>
      </w:pPr>
      <w:r w:rsidRPr="008F2F61">
        <w:rPr>
          <w:rFonts w:ascii="Calibri Light" w:hAnsi="Calibri Light" w:cs="Calibri Light"/>
          <w:b/>
          <w:bCs/>
          <w:sz w:val="24"/>
          <w:szCs w:val="24"/>
          <w:lang w:val="en-US"/>
        </w:rPr>
        <w:t>Relevant facts</w:t>
      </w:r>
    </w:p>
    <w:p w14:paraId="116BB060" w14:textId="61C0054B" w:rsidR="00010D66" w:rsidRPr="008F2F61" w:rsidRDefault="00010D66" w:rsidP="008F2F61">
      <w:pPr>
        <w:pStyle w:val="Paragraphedeliste"/>
        <w:numPr>
          <w:ilvl w:val="0"/>
          <w:numId w:val="16"/>
        </w:numPr>
        <w:spacing w:after="120"/>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Marcus filed a case before the Administrative Court of Nice to contest the visa refusal. </w:t>
      </w:r>
    </w:p>
    <w:p w14:paraId="4641D38F" w14:textId="51A822F2" w:rsidR="00010D66" w:rsidRPr="008F2F61" w:rsidRDefault="00010D66" w:rsidP="008F2F61">
      <w:pPr>
        <w:pStyle w:val="Paragraphedeliste"/>
        <w:numPr>
          <w:ilvl w:val="0"/>
          <w:numId w:val="16"/>
        </w:numPr>
        <w:spacing w:after="120"/>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The Court declared his claim inadmissible and that the decision was not open to judicial appeal due to confidential State security information. </w:t>
      </w:r>
    </w:p>
    <w:p w14:paraId="62C7F4A5" w14:textId="221BC603" w:rsidR="00010D66" w:rsidRPr="008F2F61" w:rsidRDefault="00010D66" w:rsidP="008F2F61">
      <w:pPr>
        <w:pStyle w:val="Paragraphedeliste"/>
        <w:numPr>
          <w:ilvl w:val="0"/>
          <w:numId w:val="16"/>
        </w:numPr>
        <w:spacing w:after="120"/>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This information is derived from Marcus’s mobile phone records and location data. </w:t>
      </w:r>
    </w:p>
    <w:p w14:paraId="5ABCA842" w14:textId="72FD4A9B" w:rsidR="00010D66" w:rsidRDefault="00304898" w:rsidP="008F2F61">
      <w:pPr>
        <w:pStyle w:val="Paragraphedeliste"/>
        <w:numPr>
          <w:ilvl w:val="0"/>
          <w:numId w:val="16"/>
        </w:numPr>
        <w:spacing w:after="120"/>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Marcus intends to challenge the seizure and retention of location and telephone records and the non-disclosure of French secret service information before the Court of Appeal. </w:t>
      </w:r>
    </w:p>
    <w:p w14:paraId="56106337" w14:textId="77777777" w:rsidR="008F2F61" w:rsidRPr="008F2F61" w:rsidRDefault="008F2F61" w:rsidP="008F2F61">
      <w:pPr>
        <w:pStyle w:val="Paragraphedeliste"/>
        <w:spacing w:after="120"/>
        <w:jc w:val="both"/>
        <w:rPr>
          <w:rFonts w:ascii="Calibri Light" w:hAnsi="Calibri Light" w:cs="Calibri Light"/>
          <w:sz w:val="24"/>
          <w:szCs w:val="24"/>
          <w:lang w:val="en-US"/>
        </w:rPr>
      </w:pPr>
    </w:p>
    <w:p w14:paraId="5DA9F8A5" w14:textId="3A9B28F9" w:rsidR="00304898" w:rsidRPr="008F2F61" w:rsidRDefault="00304898" w:rsidP="008F2F61">
      <w:pPr>
        <w:jc w:val="both"/>
        <w:rPr>
          <w:rFonts w:ascii="Calibri Light" w:hAnsi="Calibri Light" w:cs="Calibri Light"/>
          <w:b/>
          <w:bCs/>
          <w:sz w:val="24"/>
          <w:szCs w:val="24"/>
          <w:lang w:val="en-US"/>
        </w:rPr>
      </w:pPr>
      <w:r w:rsidRPr="008F2F61">
        <w:rPr>
          <w:rFonts w:ascii="Calibri Light" w:hAnsi="Calibri Light" w:cs="Calibri Light"/>
          <w:b/>
          <w:bCs/>
          <w:sz w:val="24"/>
          <w:szCs w:val="24"/>
          <w:lang w:val="en-US"/>
        </w:rPr>
        <w:t xml:space="preserve">Applicable provisions </w:t>
      </w:r>
    </w:p>
    <w:p w14:paraId="5CB4B991" w14:textId="75D5F6E1" w:rsidR="00304898" w:rsidRPr="008F2F61" w:rsidRDefault="00304898" w:rsidP="008F2F61">
      <w:pPr>
        <w:pStyle w:val="Paragraphedeliste"/>
        <w:numPr>
          <w:ilvl w:val="0"/>
          <w:numId w:val="13"/>
        </w:numPr>
        <w:jc w:val="both"/>
        <w:rPr>
          <w:rFonts w:ascii="Calibri Light" w:hAnsi="Calibri Light" w:cs="Calibri Light"/>
          <w:sz w:val="24"/>
          <w:szCs w:val="24"/>
          <w:lang w:val="en-US"/>
        </w:rPr>
      </w:pPr>
      <w:r w:rsidRPr="008F2F61">
        <w:rPr>
          <w:rFonts w:ascii="Calibri Light" w:hAnsi="Calibri Light" w:cs="Calibri Light"/>
          <w:sz w:val="24"/>
          <w:szCs w:val="24"/>
          <w:lang w:val="en-US"/>
        </w:rPr>
        <w:t>Articles 7 and 8 of the Charter</w:t>
      </w:r>
      <w:r w:rsidR="008A215D" w:rsidRPr="008F2F61">
        <w:rPr>
          <w:rFonts w:ascii="Calibri Light" w:hAnsi="Calibri Light" w:cs="Calibri Light"/>
          <w:sz w:val="24"/>
          <w:szCs w:val="24"/>
          <w:lang w:val="en-US"/>
        </w:rPr>
        <w:t xml:space="preserve">: Privacy and Data Protection </w:t>
      </w:r>
    </w:p>
    <w:p w14:paraId="6C5D796C" w14:textId="5DED7706" w:rsidR="008A215D" w:rsidRPr="008F2F61" w:rsidRDefault="008A215D" w:rsidP="008A215D">
      <w:pPr>
        <w:pStyle w:val="Paragraphedeliste"/>
        <w:numPr>
          <w:ilvl w:val="0"/>
          <w:numId w:val="13"/>
        </w:numPr>
        <w:rPr>
          <w:rFonts w:ascii="Calibri Light" w:hAnsi="Calibri Light" w:cs="Calibri Light"/>
          <w:sz w:val="24"/>
          <w:szCs w:val="24"/>
          <w:lang w:val="en-US"/>
        </w:rPr>
      </w:pPr>
      <w:r w:rsidRPr="008F2F61">
        <w:rPr>
          <w:rFonts w:ascii="Calibri Light" w:hAnsi="Calibri Light" w:cs="Calibri Light"/>
          <w:sz w:val="24"/>
          <w:szCs w:val="24"/>
        </w:rPr>
        <w:t xml:space="preserve">Directive 2002/58/EC : </w:t>
      </w:r>
      <w:proofErr w:type="spellStart"/>
      <w:r w:rsidRPr="008F2F61">
        <w:rPr>
          <w:rFonts w:ascii="Calibri Light" w:hAnsi="Calibri Light" w:cs="Calibri Light"/>
          <w:sz w:val="24"/>
          <w:szCs w:val="24"/>
        </w:rPr>
        <w:t>Electronic</w:t>
      </w:r>
      <w:proofErr w:type="spellEnd"/>
      <w:r w:rsidRPr="008F2F61">
        <w:rPr>
          <w:rFonts w:ascii="Calibri Light" w:hAnsi="Calibri Light" w:cs="Calibri Light"/>
          <w:sz w:val="24"/>
          <w:szCs w:val="24"/>
        </w:rPr>
        <w:t xml:space="preserve"> Communications </w:t>
      </w:r>
      <w:proofErr w:type="spellStart"/>
      <w:r w:rsidRPr="008F2F61">
        <w:rPr>
          <w:rFonts w:ascii="Calibri Light" w:hAnsi="Calibri Light" w:cs="Calibri Light"/>
          <w:sz w:val="24"/>
          <w:szCs w:val="24"/>
        </w:rPr>
        <w:t>Privacy</w:t>
      </w:r>
      <w:proofErr w:type="spellEnd"/>
    </w:p>
    <w:p w14:paraId="48688CB7" w14:textId="77777777" w:rsidR="008A215D" w:rsidRDefault="008A215D" w:rsidP="008A215D">
      <w:pPr>
        <w:pStyle w:val="Paragraphedeliste"/>
        <w:rPr>
          <w:rFonts w:ascii="Times New Roman" w:hAnsi="Times New Roman" w:cs="Times New Roman"/>
          <w:sz w:val="24"/>
          <w:szCs w:val="24"/>
          <w:lang w:val="en-US"/>
        </w:rPr>
      </w:pPr>
    </w:p>
    <w:p w14:paraId="1E7905D7" w14:textId="77777777" w:rsidR="008F2F61" w:rsidRPr="008A215D" w:rsidRDefault="008F2F61" w:rsidP="008A215D">
      <w:pPr>
        <w:pStyle w:val="Paragraphedeliste"/>
        <w:rPr>
          <w:rFonts w:ascii="Times New Roman" w:hAnsi="Times New Roman" w:cs="Times New Roman"/>
          <w:sz w:val="24"/>
          <w:szCs w:val="24"/>
          <w:lang w:val="en-US"/>
        </w:rPr>
      </w:pPr>
    </w:p>
    <w:p w14:paraId="5D34734E" w14:textId="6296AFFE" w:rsidR="0081277C" w:rsidRPr="008F2F61" w:rsidRDefault="008A215D" w:rsidP="0081277C">
      <w:pPr>
        <w:rPr>
          <w:rFonts w:ascii="Calibri Light" w:hAnsi="Calibri Light" w:cs="Calibri Light"/>
          <w:b/>
          <w:bCs/>
          <w:sz w:val="24"/>
          <w:szCs w:val="24"/>
          <w:lang w:val="en-US"/>
        </w:rPr>
      </w:pPr>
      <w:r w:rsidRPr="008F2F61">
        <w:rPr>
          <w:rFonts w:ascii="Calibri Light" w:hAnsi="Calibri Light" w:cs="Calibri Light"/>
          <w:b/>
          <w:bCs/>
          <w:sz w:val="24"/>
          <w:szCs w:val="24"/>
          <w:lang w:val="en-US"/>
        </w:rPr>
        <w:t>Module m</w:t>
      </w:r>
      <w:r w:rsidR="00304898" w:rsidRPr="008F2F61">
        <w:rPr>
          <w:rFonts w:ascii="Calibri Light" w:hAnsi="Calibri Light" w:cs="Calibri Light"/>
          <w:b/>
          <w:bCs/>
          <w:sz w:val="24"/>
          <w:szCs w:val="24"/>
          <w:lang w:val="en-US"/>
        </w:rPr>
        <w:t>aterial</w:t>
      </w:r>
      <w:r w:rsidRPr="008F2F61">
        <w:rPr>
          <w:rFonts w:ascii="Calibri Light" w:hAnsi="Calibri Light" w:cs="Calibri Light"/>
          <w:b/>
          <w:bCs/>
          <w:sz w:val="24"/>
          <w:szCs w:val="24"/>
          <w:lang w:val="en-US"/>
        </w:rPr>
        <w:t xml:space="preserve">s </w:t>
      </w:r>
    </w:p>
    <w:p w14:paraId="383D680C" w14:textId="77777777" w:rsidR="0081277C" w:rsidRPr="008F2F61" w:rsidRDefault="008A215D" w:rsidP="0081277C">
      <w:pPr>
        <w:pStyle w:val="Paragraphedeliste"/>
        <w:numPr>
          <w:ilvl w:val="0"/>
          <w:numId w:val="19"/>
        </w:numPr>
        <w:rPr>
          <w:rFonts w:ascii="Calibri Light" w:hAnsi="Calibri Light" w:cs="Calibri Light"/>
          <w:b/>
          <w:bCs/>
          <w:sz w:val="24"/>
          <w:szCs w:val="24"/>
          <w:lang w:val="en-US"/>
        </w:rPr>
      </w:pPr>
      <w:r w:rsidRPr="008F2F61">
        <w:rPr>
          <w:rFonts w:ascii="Calibri Light" w:hAnsi="Calibri Light" w:cs="Calibri Light"/>
          <w:sz w:val="24"/>
          <w:szCs w:val="24"/>
          <w:lang w:val="en-US"/>
        </w:rPr>
        <w:t>Summary sheet</w:t>
      </w:r>
      <w:r w:rsidR="00010D66"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A</w:t>
      </w:r>
      <w:r w:rsidR="00304898" w:rsidRPr="008F2F61">
        <w:rPr>
          <w:rFonts w:ascii="Calibri Light" w:hAnsi="Calibri Light" w:cs="Calibri Light"/>
          <w:sz w:val="24"/>
          <w:szCs w:val="24"/>
          <w:lang w:val="en-US"/>
        </w:rPr>
        <w:t xml:space="preserve">rticle 7 </w:t>
      </w:r>
      <w:r w:rsidR="006B7FA8" w:rsidRPr="008F2F61">
        <w:rPr>
          <w:rFonts w:ascii="Calibri Light" w:hAnsi="Calibri Light" w:cs="Calibri Light"/>
          <w:sz w:val="24"/>
          <w:szCs w:val="24"/>
          <w:lang w:val="en-US"/>
        </w:rPr>
        <w:t xml:space="preserve">EChFR </w:t>
      </w:r>
    </w:p>
    <w:p w14:paraId="5CE29DA5" w14:textId="34A9B590" w:rsidR="00010D66" w:rsidRPr="008F2F61" w:rsidRDefault="0081277C" w:rsidP="0081277C">
      <w:pPr>
        <w:pStyle w:val="Paragraphedeliste"/>
        <w:numPr>
          <w:ilvl w:val="0"/>
          <w:numId w:val="19"/>
        </w:numPr>
        <w:rPr>
          <w:rFonts w:ascii="Calibri Light" w:hAnsi="Calibri Light" w:cs="Calibri Light"/>
          <w:b/>
          <w:bCs/>
          <w:sz w:val="24"/>
          <w:szCs w:val="24"/>
          <w:lang w:val="en-US"/>
        </w:rPr>
      </w:pPr>
      <w:r w:rsidRPr="008F2F61">
        <w:rPr>
          <w:rFonts w:ascii="Calibri Light" w:hAnsi="Calibri Light" w:cs="Calibri Light"/>
          <w:b/>
          <w:bCs/>
          <w:noProof/>
          <w:sz w:val="24"/>
          <w:szCs w:val="24"/>
          <w:lang w:val="en-US"/>
        </w:rPr>
        <w:lastRenderedPageBreak/>
        <mc:AlternateContent>
          <mc:Choice Requires="wps">
            <w:drawing>
              <wp:anchor distT="45720" distB="45720" distL="114300" distR="114300" simplePos="0" relativeHeight="251665408" behindDoc="0" locked="0" layoutInCell="1" allowOverlap="1" wp14:anchorId="699AAE10" wp14:editId="6DA7287B">
                <wp:simplePos x="0" y="0"/>
                <wp:positionH relativeFrom="margin">
                  <wp:align>left</wp:align>
                </wp:positionH>
                <wp:positionV relativeFrom="paragraph">
                  <wp:posOffset>714375</wp:posOffset>
                </wp:positionV>
                <wp:extent cx="5686425" cy="1285875"/>
                <wp:effectExtent l="0" t="0" r="28575" b="28575"/>
                <wp:wrapSquare wrapText="bothSides"/>
                <wp:docPr id="210949386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285875"/>
                        </a:xfrm>
                        <a:prstGeom prst="rect">
                          <a:avLst/>
                        </a:prstGeom>
                        <a:solidFill>
                          <a:schemeClr val="bg2">
                            <a:lumMod val="90000"/>
                          </a:schemeClr>
                        </a:solidFill>
                        <a:ln w="9525">
                          <a:solidFill>
                            <a:schemeClr val="bg1">
                              <a:lumMod val="95000"/>
                            </a:schemeClr>
                          </a:solidFill>
                          <a:miter lim="800000"/>
                          <a:headEnd/>
                          <a:tailEnd/>
                        </a:ln>
                      </wps:spPr>
                      <wps:txbx>
                        <w:txbxContent>
                          <w:p w14:paraId="15E2204A" w14:textId="52E48B82" w:rsidR="00B86E26" w:rsidRPr="00B86E26" w:rsidRDefault="00B86E26" w:rsidP="00B86E26">
                            <w:pPr>
                              <w:jc w:val="right"/>
                              <w:rPr>
                                <w:rFonts w:ascii="Calibri" w:hAnsi="Calibri" w:cs="Calibri"/>
                                <w:b/>
                                <w:bCs/>
                                <w:sz w:val="20"/>
                                <w:szCs w:val="20"/>
                                <w:lang w:val="en-US"/>
                              </w:rPr>
                            </w:pPr>
                            <w:hyperlink r:id="rId17" w:history="1">
                              <w:r w:rsidRPr="00B86E26">
                                <w:rPr>
                                  <w:rStyle w:val="Lienhypertexte"/>
                                  <w:rFonts w:ascii="Calibri" w:hAnsi="Calibri" w:cs="Calibri"/>
                                  <w:b/>
                                  <w:bCs/>
                                  <w:sz w:val="20"/>
                                  <w:szCs w:val="20"/>
                                  <w:lang w:val="en-US"/>
                                </w:rPr>
                                <w:t xml:space="preserve">CJUE Judgment, </w:t>
                              </w:r>
                              <w:r w:rsidRPr="00B86E26">
                                <w:rPr>
                                  <w:rStyle w:val="Lienhypertexte"/>
                                  <w:rFonts w:ascii="Calibri" w:hAnsi="Calibri" w:cs="Calibri"/>
                                  <w:b/>
                                  <w:bCs/>
                                  <w:i/>
                                  <w:iCs/>
                                  <w:sz w:val="20"/>
                                  <w:szCs w:val="20"/>
                                  <w:lang w:val="en-US"/>
                                </w:rPr>
                                <w:t xml:space="preserve">V.М.А. c. </w:t>
                              </w:r>
                              <w:proofErr w:type="spellStart"/>
                              <w:r w:rsidRPr="00B86E26">
                                <w:rPr>
                                  <w:rStyle w:val="Lienhypertexte"/>
                                  <w:rFonts w:ascii="Calibri" w:hAnsi="Calibri" w:cs="Calibri"/>
                                  <w:b/>
                                  <w:bCs/>
                                  <w:i/>
                                  <w:iCs/>
                                  <w:sz w:val="20"/>
                                  <w:szCs w:val="20"/>
                                  <w:lang w:val="en-US"/>
                                </w:rPr>
                                <w:t>Stolichna</w:t>
                              </w:r>
                              <w:proofErr w:type="spellEnd"/>
                              <w:r w:rsidRPr="00B86E26">
                                <w:rPr>
                                  <w:rStyle w:val="Lienhypertexte"/>
                                  <w:rFonts w:ascii="Calibri" w:hAnsi="Calibri" w:cs="Calibri"/>
                                  <w:b/>
                                  <w:bCs/>
                                  <w:i/>
                                  <w:iCs/>
                                  <w:sz w:val="20"/>
                                  <w:szCs w:val="20"/>
                                  <w:lang w:val="en-US"/>
                                </w:rPr>
                                <w:t xml:space="preserve"> </w:t>
                              </w:r>
                              <w:proofErr w:type="spellStart"/>
                              <w:r w:rsidRPr="00B86E26">
                                <w:rPr>
                                  <w:rStyle w:val="Lienhypertexte"/>
                                  <w:rFonts w:ascii="Calibri" w:hAnsi="Calibri" w:cs="Calibri"/>
                                  <w:b/>
                                  <w:bCs/>
                                  <w:i/>
                                  <w:iCs/>
                                  <w:sz w:val="20"/>
                                  <w:szCs w:val="20"/>
                                  <w:lang w:val="en-US"/>
                                </w:rPr>
                                <w:t>obshtina</w:t>
                              </w:r>
                              <w:proofErr w:type="spellEnd"/>
                              <w:r w:rsidRPr="00B86E26">
                                <w:rPr>
                                  <w:rStyle w:val="Lienhypertexte"/>
                                  <w:rFonts w:ascii="Calibri" w:hAnsi="Calibri" w:cs="Calibri"/>
                                  <w:b/>
                                  <w:bCs/>
                                  <w:i/>
                                  <w:iCs/>
                                  <w:sz w:val="20"/>
                                  <w:szCs w:val="20"/>
                                  <w:lang w:val="en-US"/>
                                </w:rPr>
                                <w:t>, rayon «</w:t>
                              </w:r>
                              <w:proofErr w:type="spellStart"/>
                              <w:r w:rsidRPr="00B86E26">
                                <w:rPr>
                                  <w:rStyle w:val="Lienhypertexte"/>
                                  <w:rFonts w:ascii="Calibri" w:hAnsi="Calibri" w:cs="Calibri"/>
                                  <w:b/>
                                  <w:bCs/>
                                  <w:i/>
                                  <w:iCs/>
                                  <w:sz w:val="20"/>
                                  <w:szCs w:val="20"/>
                                  <w:lang w:val="en-US"/>
                                </w:rPr>
                                <w:t>Pancharevo</w:t>
                              </w:r>
                              <w:proofErr w:type="spellEnd"/>
                              <w:r w:rsidRPr="00B86E26">
                                <w:rPr>
                                  <w:rStyle w:val="Lienhypertexte"/>
                                  <w:rFonts w:ascii="Calibri" w:hAnsi="Calibri" w:cs="Calibri"/>
                                  <w:b/>
                                  <w:bCs/>
                                  <w:i/>
                                  <w:iCs/>
                                  <w:sz w:val="20"/>
                                  <w:szCs w:val="20"/>
                                  <w:lang w:val="en-US"/>
                                </w:rPr>
                                <w:t xml:space="preserve">», </w:t>
                              </w:r>
                              <w:r w:rsidRPr="00B86E26">
                                <w:rPr>
                                  <w:rStyle w:val="Lienhypertexte"/>
                                  <w:rFonts w:ascii="Calibri" w:hAnsi="Calibri" w:cs="Calibri"/>
                                  <w:b/>
                                  <w:bCs/>
                                  <w:sz w:val="20"/>
                                  <w:szCs w:val="20"/>
                                  <w:lang w:val="en-US"/>
                                </w:rPr>
                                <w:t>14 December 2021, C</w:t>
                              </w:r>
                              <w:r w:rsidRPr="00B86E26">
                                <w:rPr>
                                  <w:rStyle w:val="Lienhypertexte"/>
                                  <w:rFonts w:ascii="Calibri" w:hAnsi="Calibri" w:cs="Calibri"/>
                                  <w:b/>
                                  <w:bCs/>
                                  <w:sz w:val="20"/>
                                  <w:szCs w:val="20"/>
                                  <w:lang w:val="en-US"/>
                                </w:rPr>
                                <w:noBreakHyphen/>
                                <w:t>490/20</w:t>
                              </w:r>
                            </w:hyperlink>
                          </w:p>
                          <w:p w14:paraId="3DF7FA9C" w14:textId="7C91D8A3" w:rsidR="00B86E26" w:rsidRPr="00B86E26" w:rsidRDefault="00B86E26" w:rsidP="00B86E26">
                            <w:pPr>
                              <w:jc w:val="both"/>
                              <w:rPr>
                                <w:rFonts w:ascii="Calibri" w:hAnsi="Calibri" w:cs="Calibri"/>
                                <w:b/>
                                <w:bCs/>
                                <w:sz w:val="20"/>
                                <w:szCs w:val="20"/>
                                <w:lang w:val="en-GB"/>
                              </w:rPr>
                            </w:pPr>
                            <w:r w:rsidRPr="00B86E26">
                              <w:rPr>
                                <w:rFonts w:ascii="Calibri" w:hAnsi="Calibri" w:cs="Calibri"/>
                                <w:sz w:val="20"/>
                                <w:szCs w:val="20"/>
                                <w:lang w:val="en-US"/>
                              </w:rPr>
                              <w:t xml:space="preserve">The Court has repeatedly held that </w:t>
                            </w:r>
                            <w:r w:rsidRPr="00B86E26">
                              <w:rPr>
                                <w:rFonts w:ascii="Calibri" w:hAnsi="Calibri" w:cs="Calibri"/>
                                <w:b/>
                                <w:bCs/>
                                <w:sz w:val="20"/>
                                <w:szCs w:val="20"/>
                                <w:lang w:val="en-US"/>
                              </w:rPr>
                              <w:t>the concept of public policy as justification for a derogation from a fundamental freedom must be interpreted strictly</w:t>
                            </w:r>
                            <w:r w:rsidRPr="00B86E26">
                              <w:rPr>
                                <w:rFonts w:ascii="Calibri" w:hAnsi="Calibri" w:cs="Calibri"/>
                                <w:sz w:val="20"/>
                                <w:szCs w:val="20"/>
                                <w:lang w:val="en-US"/>
                              </w:rPr>
                              <w:t xml:space="preserve">, with the result that its scope cannot be determined unilaterally by each Member State without any control by the EU institutions. It follows that </w:t>
                            </w:r>
                            <w:r w:rsidRPr="00B86E26">
                              <w:rPr>
                                <w:rFonts w:ascii="Calibri" w:hAnsi="Calibri" w:cs="Calibri"/>
                                <w:b/>
                                <w:bCs/>
                                <w:sz w:val="20"/>
                                <w:szCs w:val="20"/>
                                <w:lang w:val="en-US"/>
                              </w:rPr>
                              <w:t>public policy may be relied on only if there is a genuine and sufficiently serious threat to a fundamental interest of society</w:t>
                            </w:r>
                            <w:r>
                              <w:rPr>
                                <w:rFonts w:ascii="Calibri" w:hAnsi="Calibri" w:cs="Calibri"/>
                                <w:b/>
                                <w:bCs/>
                                <w:sz w:val="20"/>
                                <w:szCs w:val="20"/>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9AAE10" id="_x0000_s1029" type="#_x0000_t202" style="position:absolute;left:0;text-align:left;margin-left:0;margin-top:56.25pt;width:447.75pt;height:101.2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" fillcolor="#d0d0d0 [2894]" strokecolor="#f2f2f2 [3052]">
                <v:textbox>
                  <w:txbxContent>
                    <w:p w14:paraId="15E2204A" w14:textId="52E48B82" w:rsidR="00B86E26" w:rsidRPr="00B86E26" w:rsidRDefault="00B86E26" w:rsidP="00B86E26">
                      <w:pPr>
                        <w:jc w:val="right"/>
                        <w:rPr>
                          <w:rFonts w:ascii="Calibri" w:hAnsi="Calibri" w:cs="Calibri"/>
                          <w:b/>
                          <w:bCs/>
                          <w:sz w:val="20"/>
                          <w:szCs w:val="20"/>
                          <w:lang w:val="en-US"/>
                        </w:rPr>
                      </w:pPr>
                      <w:hyperlink r:id="rId18" w:history="1">
                        <w:r w:rsidRPr="00B86E26">
                          <w:rPr>
                            <w:rStyle w:val="Lienhypertexte"/>
                            <w:rFonts w:ascii="Calibri" w:hAnsi="Calibri" w:cs="Calibri"/>
                            <w:b/>
                            <w:bCs/>
                            <w:sz w:val="20"/>
                            <w:szCs w:val="20"/>
                            <w:lang w:val="en-US"/>
                          </w:rPr>
                          <w:t xml:space="preserve">CJUE Judgment, </w:t>
                        </w:r>
                        <w:r w:rsidRPr="00B86E26">
                          <w:rPr>
                            <w:rStyle w:val="Lienhypertexte"/>
                            <w:rFonts w:ascii="Calibri" w:hAnsi="Calibri" w:cs="Calibri"/>
                            <w:b/>
                            <w:bCs/>
                            <w:i/>
                            <w:iCs/>
                            <w:sz w:val="20"/>
                            <w:szCs w:val="20"/>
                            <w:lang w:val="en-US"/>
                          </w:rPr>
                          <w:t xml:space="preserve">V.М.А. c. </w:t>
                        </w:r>
                        <w:proofErr w:type="spellStart"/>
                        <w:r w:rsidRPr="00B86E26">
                          <w:rPr>
                            <w:rStyle w:val="Lienhypertexte"/>
                            <w:rFonts w:ascii="Calibri" w:hAnsi="Calibri" w:cs="Calibri"/>
                            <w:b/>
                            <w:bCs/>
                            <w:i/>
                            <w:iCs/>
                            <w:sz w:val="20"/>
                            <w:szCs w:val="20"/>
                            <w:lang w:val="en-US"/>
                          </w:rPr>
                          <w:t>Stolichna</w:t>
                        </w:r>
                        <w:proofErr w:type="spellEnd"/>
                        <w:r w:rsidRPr="00B86E26">
                          <w:rPr>
                            <w:rStyle w:val="Lienhypertexte"/>
                            <w:rFonts w:ascii="Calibri" w:hAnsi="Calibri" w:cs="Calibri"/>
                            <w:b/>
                            <w:bCs/>
                            <w:i/>
                            <w:iCs/>
                            <w:sz w:val="20"/>
                            <w:szCs w:val="20"/>
                            <w:lang w:val="en-US"/>
                          </w:rPr>
                          <w:t xml:space="preserve"> </w:t>
                        </w:r>
                        <w:proofErr w:type="spellStart"/>
                        <w:r w:rsidRPr="00B86E26">
                          <w:rPr>
                            <w:rStyle w:val="Lienhypertexte"/>
                            <w:rFonts w:ascii="Calibri" w:hAnsi="Calibri" w:cs="Calibri"/>
                            <w:b/>
                            <w:bCs/>
                            <w:i/>
                            <w:iCs/>
                            <w:sz w:val="20"/>
                            <w:szCs w:val="20"/>
                            <w:lang w:val="en-US"/>
                          </w:rPr>
                          <w:t>obshtina</w:t>
                        </w:r>
                        <w:proofErr w:type="spellEnd"/>
                        <w:r w:rsidRPr="00B86E26">
                          <w:rPr>
                            <w:rStyle w:val="Lienhypertexte"/>
                            <w:rFonts w:ascii="Calibri" w:hAnsi="Calibri" w:cs="Calibri"/>
                            <w:b/>
                            <w:bCs/>
                            <w:i/>
                            <w:iCs/>
                            <w:sz w:val="20"/>
                            <w:szCs w:val="20"/>
                            <w:lang w:val="en-US"/>
                          </w:rPr>
                          <w:t>, rayon «</w:t>
                        </w:r>
                        <w:proofErr w:type="spellStart"/>
                        <w:r w:rsidRPr="00B86E26">
                          <w:rPr>
                            <w:rStyle w:val="Lienhypertexte"/>
                            <w:rFonts w:ascii="Calibri" w:hAnsi="Calibri" w:cs="Calibri"/>
                            <w:b/>
                            <w:bCs/>
                            <w:i/>
                            <w:iCs/>
                            <w:sz w:val="20"/>
                            <w:szCs w:val="20"/>
                            <w:lang w:val="en-US"/>
                          </w:rPr>
                          <w:t>Pancharevo</w:t>
                        </w:r>
                        <w:proofErr w:type="spellEnd"/>
                        <w:r w:rsidRPr="00B86E26">
                          <w:rPr>
                            <w:rStyle w:val="Lienhypertexte"/>
                            <w:rFonts w:ascii="Calibri" w:hAnsi="Calibri" w:cs="Calibri"/>
                            <w:b/>
                            <w:bCs/>
                            <w:i/>
                            <w:iCs/>
                            <w:sz w:val="20"/>
                            <w:szCs w:val="20"/>
                            <w:lang w:val="en-US"/>
                          </w:rPr>
                          <w:t xml:space="preserve">», </w:t>
                        </w:r>
                        <w:r w:rsidRPr="00B86E26">
                          <w:rPr>
                            <w:rStyle w:val="Lienhypertexte"/>
                            <w:rFonts w:ascii="Calibri" w:hAnsi="Calibri" w:cs="Calibri"/>
                            <w:b/>
                            <w:bCs/>
                            <w:sz w:val="20"/>
                            <w:szCs w:val="20"/>
                            <w:lang w:val="en-US"/>
                          </w:rPr>
                          <w:t>14 December 2021, C</w:t>
                        </w:r>
                        <w:r w:rsidRPr="00B86E26">
                          <w:rPr>
                            <w:rStyle w:val="Lienhypertexte"/>
                            <w:rFonts w:ascii="Calibri" w:hAnsi="Calibri" w:cs="Calibri"/>
                            <w:b/>
                            <w:bCs/>
                            <w:sz w:val="20"/>
                            <w:szCs w:val="20"/>
                            <w:lang w:val="en-US"/>
                          </w:rPr>
                          <w:noBreakHyphen/>
                          <w:t>490/20</w:t>
                        </w:r>
                      </w:hyperlink>
                    </w:p>
                    <w:p w14:paraId="3DF7FA9C" w14:textId="7C91D8A3" w:rsidR="00B86E26" w:rsidRPr="00B86E26" w:rsidRDefault="00B86E26" w:rsidP="00B86E26">
                      <w:pPr>
                        <w:jc w:val="both"/>
                        <w:rPr>
                          <w:rFonts w:ascii="Calibri" w:hAnsi="Calibri" w:cs="Calibri"/>
                          <w:b/>
                          <w:bCs/>
                          <w:sz w:val="20"/>
                          <w:szCs w:val="20"/>
                          <w:lang w:val="en-GB"/>
                        </w:rPr>
                      </w:pPr>
                      <w:r w:rsidRPr="00B86E26">
                        <w:rPr>
                          <w:rFonts w:ascii="Calibri" w:hAnsi="Calibri" w:cs="Calibri"/>
                          <w:sz w:val="20"/>
                          <w:szCs w:val="20"/>
                          <w:lang w:val="en-US"/>
                        </w:rPr>
                        <w:t xml:space="preserve">The Court has repeatedly held that </w:t>
                      </w:r>
                      <w:r w:rsidRPr="00B86E26">
                        <w:rPr>
                          <w:rFonts w:ascii="Calibri" w:hAnsi="Calibri" w:cs="Calibri"/>
                          <w:b/>
                          <w:bCs/>
                          <w:sz w:val="20"/>
                          <w:szCs w:val="20"/>
                          <w:lang w:val="en-US"/>
                        </w:rPr>
                        <w:t>the concept of public policy as justification for a derogation from a fundamental freedom must be interpreted strictly</w:t>
                      </w:r>
                      <w:r w:rsidRPr="00B86E26">
                        <w:rPr>
                          <w:rFonts w:ascii="Calibri" w:hAnsi="Calibri" w:cs="Calibri"/>
                          <w:sz w:val="20"/>
                          <w:szCs w:val="20"/>
                          <w:lang w:val="en-US"/>
                        </w:rPr>
                        <w:t xml:space="preserve">, with the result that its scope cannot be determined unilaterally by each Member State without any control by the EU institutions. It follows that </w:t>
                      </w:r>
                      <w:r w:rsidRPr="00B86E26">
                        <w:rPr>
                          <w:rFonts w:ascii="Calibri" w:hAnsi="Calibri" w:cs="Calibri"/>
                          <w:b/>
                          <w:bCs/>
                          <w:sz w:val="20"/>
                          <w:szCs w:val="20"/>
                          <w:lang w:val="en-US"/>
                        </w:rPr>
                        <w:t>public policy may be relied on only if there is a genuine and sufficiently serious threat to a fundamental interest of society</w:t>
                      </w:r>
                      <w:r>
                        <w:rPr>
                          <w:rFonts w:ascii="Calibri" w:hAnsi="Calibri" w:cs="Calibri"/>
                          <w:b/>
                          <w:bCs/>
                          <w:sz w:val="20"/>
                          <w:szCs w:val="20"/>
                          <w:lang w:val="en-US"/>
                        </w:rPr>
                        <w:t xml:space="preserve">. </w:t>
                      </w:r>
                    </w:p>
                  </w:txbxContent>
                </v:textbox>
                <w10:wrap type="square" anchorx="margin"/>
              </v:shape>
            </w:pict>
          </mc:Fallback>
        </mc:AlternateContent>
      </w:r>
      <w:r w:rsidR="00010D66" w:rsidRPr="008F2F61">
        <w:rPr>
          <w:rFonts w:ascii="Calibri Light" w:hAnsi="Calibri Light" w:cs="Calibri Light"/>
          <w:sz w:val="24"/>
          <w:szCs w:val="24"/>
          <w:lang w:val="en-US"/>
        </w:rPr>
        <w:t xml:space="preserve">Summary sheet Article 8 EChFR </w:t>
      </w:r>
    </w:p>
    <w:p w14:paraId="7228BDCA" w14:textId="4C012289" w:rsidR="006B7FA8" w:rsidRPr="008F2F61" w:rsidRDefault="006B7FA8" w:rsidP="008A215D">
      <w:pPr>
        <w:rPr>
          <w:rFonts w:ascii="Calibri Light" w:hAnsi="Calibri Light" w:cs="Calibri Light"/>
          <w:b/>
          <w:bCs/>
          <w:sz w:val="24"/>
          <w:szCs w:val="24"/>
          <w:lang w:val="en-US"/>
        </w:rPr>
      </w:pPr>
      <w:r w:rsidRPr="008F2F61">
        <w:rPr>
          <w:rFonts w:ascii="Calibri Light" w:hAnsi="Calibri Light" w:cs="Calibri Light"/>
          <w:b/>
          <w:bCs/>
          <w:sz w:val="24"/>
          <w:szCs w:val="24"/>
          <w:lang w:val="en-US"/>
        </w:rPr>
        <w:t xml:space="preserve">Key </w:t>
      </w:r>
      <w:r w:rsidR="008F2F61">
        <w:rPr>
          <w:rFonts w:ascii="Calibri Light" w:hAnsi="Calibri Light" w:cs="Calibri Light"/>
          <w:b/>
          <w:bCs/>
          <w:sz w:val="24"/>
          <w:szCs w:val="24"/>
          <w:lang w:val="en-US"/>
        </w:rPr>
        <w:t>case law</w:t>
      </w:r>
    </w:p>
    <w:p w14:paraId="3BAA1A2E" w14:textId="5E2B7B5D" w:rsidR="00C76302" w:rsidRDefault="00C76302" w:rsidP="008A215D">
      <w:pPr>
        <w:rPr>
          <w:rFonts w:ascii="Times New Roman" w:hAnsi="Times New Roman" w:cs="Times New Roman"/>
          <w:b/>
          <w:bCs/>
          <w:sz w:val="24"/>
          <w:szCs w:val="24"/>
          <w:lang w:val="en-US"/>
        </w:rPr>
      </w:pPr>
    </w:p>
    <w:p w14:paraId="276E1C2C" w14:textId="786EC29E" w:rsidR="00B86E26" w:rsidRDefault="00B86E26" w:rsidP="008A215D">
      <w:pPr>
        <w:rPr>
          <w:rFonts w:ascii="Times New Roman" w:hAnsi="Times New Roman" w:cs="Times New Roman"/>
          <w:b/>
          <w:bCs/>
          <w:sz w:val="24"/>
          <w:szCs w:val="24"/>
          <w:lang w:val="en-US"/>
        </w:rPr>
      </w:pPr>
    </w:p>
    <w:p w14:paraId="3DF8831E" w14:textId="0838B7F7" w:rsidR="00B86E26" w:rsidRPr="00B86E26" w:rsidRDefault="00B86E26" w:rsidP="00A744F3">
      <w:pPr>
        <w:jc w:val="both"/>
        <w:rPr>
          <w:rFonts w:ascii="Times New Roman" w:hAnsi="Times New Roman" w:cs="Times New Roman"/>
          <w:sz w:val="24"/>
          <w:szCs w:val="24"/>
          <w:lang w:val="en-GB"/>
        </w:rPr>
      </w:pPr>
    </w:p>
    <w:p w14:paraId="616776D0" w14:textId="641039B1" w:rsidR="00B86E26" w:rsidRPr="00B86E26" w:rsidRDefault="00B86E26" w:rsidP="00A744F3">
      <w:pPr>
        <w:jc w:val="both"/>
        <w:rPr>
          <w:rFonts w:ascii="Times New Roman" w:hAnsi="Times New Roman" w:cs="Times New Roman"/>
          <w:sz w:val="24"/>
          <w:szCs w:val="24"/>
          <w:lang w:val="en-GB"/>
        </w:rPr>
      </w:pPr>
    </w:p>
    <w:p w14:paraId="6C67EA1A" w14:textId="2AB708E1" w:rsidR="00B86E26" w:rsidRPr="00B86E26" w:rsidRDefault="00B86E26" w:rsidP="00A744F3">
      <w:pPr>
        <w:jc w:val="both"/>
        <w:rPr>
          <w:rFonts w:ascii="Times New Roman" w:hAnsi="Times New Roman" w:cs="Times New Roman"/>
          <w:sz w:val="24"/>
          <w:szCs w:val="24"/>
          <w:lang w:val="en-GB"/>
        </w:rPr>
      </w:pPr>
    </w:p>
    <w:p w14:paraId="5DCABB2F" w14:textId="1A82A24B" w:rsidR="00B86E26" w:rsidRPr="00B86E26" w:rsidRDefault="00B86E26" w:rsidP="00A744F3">
      <w:pPr>
        <w:jc w:val="both"/>
        <w:rPr>
          <w:rFonts w:ascii="Times New Roman" w:hAnsi="Times New Roman" w:cs="Times New Roman"/>
          <w:sz w:val="24"/>
          <w:szCs w:val="24"/>
          <w:lang w:val="en-GB"/>
        </w:rPr>
      </w:pPr>
    </w:p>
    <w:p w14:paraId="3EBEF8AA" w14:textId="60663C42" w:rsidR="00B86E26" w:rsidRPr="00B86E26" w:rsidRDefault="00B86E26" w:rsidP="00A744F3">
      <w:pPr>
        <w:jc w:val="both"/>
        <w:rPr>
          <w:rFonts w:ascii="Times New Roman" w:hAnsi="Times New Roman" w:cs="Times New Roman"/>
          <w:sz w:val="24"/>
          <w:szCs w:val="24"/>
          <w:lang w:val="en-GB"/>
        </w:rPr>
      </w:pPr>
    </w:p>
    <w:p w14:paraId="72FFEC04" w14:textId="57B259A4" w:rsidR="00B86E26" w:rsidRPr="00B86E26" w:rsidRDefault="00B86E26" w:rsidP="00A744F3">
      <w:pPr>
        <w:jc w:val="both"/>
        <w:rPr>
          <w:rFonts w:ascii="Times New Roman" w:hAnsi="Times New Roman" w:cs="Times New Roman"/>
          <w:sz w:val="24"/>
          <w:szCs w:val="24"/>
          <w:lang w:val="en-GB"/>
        </w:rPr>
      </w:pPr>
    </w:p>
    <w:p w14:paraId="43100A54" w14:textId="2CE1B550" w:rsidR="00B86E26" w:rsidRPr="00B86E26" w:rsidRDefault="00B86E26" w:rsidP="00A744F3">
      <w:pPr>
        <w:jc w:val="both"/>
        <w:rPr>
          <w:rFonts w:ascii="Times New Roman" w:hAnsi="Times New Roman" w:cs="Times New Roman"/>
          <w:sz w:val="24"/>
          <w:szCs w:val="24"/>
          <w:lang w:val="en-GB"/>
        </w:rPr>
      </w:pPr>
    </w:p>
    <w:p w14:paraId="68137A18" w14:textId="77777777" w:rsidR="0081277C" w:rsidRDefault="0081277C" w:rsidP="0081277C">
      <w:pPr>
        <w:ind w:left="708"/>
        <w:jc w:val="both"/>
        <w:rPr>
          <w:rFonts w:ascii="Times New Roman" w:hAnsi="Times New Roman" w:cs="Times New Roman"/>
          <w:sz w:val="24"/>
          <w:szCs w:val="24"/>
          <w:lang w:val="en-US"/>
        </w:rPr>
      </w:pPr>
      <w:r w:rsidRPr="00B86E26">
        <w:rPr>
          <w:rFonts w:ascii="Times New Roman" w:hAnsi="Times New Roman" w:cs="Times New Roman"/>
          <w:b/>
          <w:bCs/>
          <w:noProof/>
          <w:sz w:val="24"/>
          <w:szCs w:val="24"/>
          <w:lang w:val="en-US"/>
        </w:rPr>
        <w:lastRenderedPageBreak/>
        <mc:AlternateContent>
          <mc:Choice Requires="wps">
            <w:drawing>
              <wp:anchor distT="45720" distB="45720" distL="114300" distR="114300" simplePos="0" relativeHeight="251667456" behindDoc="0" locked="0" layoutInCell="1" allowOverlap="1" wp14:anchorId="1B7BADE6" wp14:editId="052DAD6A">
                <wp:simplePos x="0" y="0"/>
                <wp:positionH relativeFrom="margin">
                  <wp:posOffset>-33020</wp:posOffset>
                </wp:positionH>
                <wp:positionV relativeFrom="paragraph">
                  <wp:posOffset>81914</wp:posOffset>
                </wp:positionV>
                <wp:extent cx="5686425" cy="8277225"/>
                <wp:effectExtent l="19050" t="19050" r="28575" b="28575"/>
                <wp:wrapSquare wrapText="bothSides"/>
                <wp:docPr id="115821719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8277225"/>
                        </a:xfrm>
                        <a:prstGeom prst="rect">
                          <a:avLst/>
                        </a:prstGeom>
                        <a:solidFill>
                          <a:schemeClr val="bg1"/>
                        </a:solidFill>
                        <a:ln w="28575">
                          <a:solidFill>
                            <a:srgbClr val="002060"/>
                          </a:solidFill>
                          <a:miter lim="800000"/>
                          <a:headEnd/>
                          <a:tailEnd/>
                        </a:ln>
                      </wps:spPr>
                      <wps:txbx>
                        <w:txbxContent>
                          <w:p w14:paraId="4E3A18F0" w14:textId="2EAE4D41" w:rsidR="00B86E26" w:rsidRPr="00B86E26" w:rsidRDefault="00B86E26" w:rsidP="00B86E26">
                            <w:pPr>
                              <w:jc w:val="right"/>
                              <w:rPr>
                                <w:rFonts w:ascii="Calibri" w:hAnsi="Calibri" w:cs="Calibri"/>
                                <w:sz w:val="20"/>
                                <w:szCs w:val="20"/>
                                <w:lang w:val="de-DE"/>
                              </w:rPr>
                            </w:pPr>
                            <w:hyperlink r:id="rId19" w:history="1">
                              <w:r w:rsidRPr="00B86E26">
                                <w:rPr>
                                  <w:rStyle w:val="Lienhypertexte"/>
                                  <w:rFonts w:ascii="Calibri" w:hAnsi="Calibri" w:cs="Calibri"/>
                                  <w:sz w:val="20"/>
                                  <w:szCs w:val="20"/>
                                  <w:lang w:val="de-DE"/>
                                </w:rPr>
                                <w:t xml:space="preserve">CJEU, </w:t>
                              </w:r>
                              <w:proofErr w:type="spellStart"/>
                              <w:r w:rsidRPr="00B86E26">
                                <w:rPr>
                                  <w:rStyle w:val="Lienhypertexte"/>
                                  <w:rFonts w:ascii="Calibri" w:hAnsi="Calibri" w:cs="Calibri"/>
                                  <w:sz w:val="20"/>
                                  <w:szCs w:val="20"/>
                                  <w:lang w:val="de-DE"/>
                                </w:rPr>
                                <w:t>Judgment</w:t>
                              </w:r>
                              <w:proofErr w:type="spellEnd"/>
                              <w:r w:rsidRPr="00B86E26">
                                <w:rPr>
                                  <w:rStyle w:val="Lienhypertexte"/>
                                  <w:rFonts w:ascii="Calibri" w:hAnsi="Calibri" w:cs="Calibri"/>
                                  <w:sz w:val="20"/>
                                  <w:szCs w:val="20"/>
                                  <w:lang w:val="de-DE"/>
                                </w:rPr>
                                <w:t xml:space="preserve">, </w:t>
                              </w:r>
                              <w:proofErr w:type="spellStart"/>
                              <w:r w:rsidRPr="00B86E26">
                                <w:rPr>
                                  <w:rStyle w:val="Lienhypertexte"/>
                                  <w:rFonts w:ascii="Calibri" w:hAnsi="Calibri" w:cs="Calibri"/>
                                  <w:sz w:val="20"/>
                                  <w:szCs w:val="20"/>
                                  <w:lang w:val="de-DE"/>
                                </w:rPr>
                                <w:t>Grd</w:t>
                              </w:r>
                              <w:proofErr w:type="spellEnd"/>
                              <w:r w:rsidRPr="00B86E26">
                                <w:rPr>
                                  <w:rStyle w:val="Lienhypertexte"/>
                                  <w:rFonts w:ascii="Calibri" w:hAnsi="Calibri" w:cs="Calibri"/>
                                  <w:sz w:val="20"/>
                                  <w:szCs w:val="20"/>
                                  <w:lang w:val="de-DE"/>
                                </w:rPr>
                                <w:t xml:space="preserve">. </w:t>
                              </w:r>
                              <w:proofErr w:type="spellStart"/>
                              <w:r w:rsidRPr="00B86E26">
                                <w:rPr>
                                  <w:rStyle w:val="Lienhypertexte"/>
                                  <w:rFonts w:ascii="Calibri" w:hAnsi="Calibri" w:cs="Calibri"/>
                                  <w:sz w:val="20"/>
                                  <w:szCs w:val="20"/>
                                  <w:lang w:val="de-DE"/>
                                </w:rPr>
                                <w:t>Ch</w:t>
                              </w:r>
                              <w:proofErr w:type="spellEnd"/>
                              <w:r w:rsidRPr="00B86E26">
                                <w:rPr>
                                  <w:rStyle w:val="Lienhypertexte"/>
                                  <w:rFonts w:ascii="Calibri" w:hAnsi="Calibri" w:cs="Calibri"/>
                                  <w:sz w:val="20"/>
                                  <w:szCs w:val="20"/>
                                  <w:lang w:val="de-DE"/>
                                </w:rPr>
                                <w:t xml:space="preserve">., 20/09/2022, </w:t>
                              </w:r>
                              <w:r w:rsidRPr="00B86E26">
                                <w:rPr>
                                  <w:rStyle w:val="Lienhypertexte"/>
                                  <w:rFonts w:ascii="Calibri" w:hAnsi="Calibri" w:cs="Calibri"/>
                                  <w:i/>
                                  <w:iCs/>
                                  <w:sz w:val="20"/>
                                  <w:szCs w:val="20"/>
                                  <w:lang w:val="de-DE"/>
                                </w:rPr>
                                <w:t xml:space="preserve">Bundesrepublik Deutschland v </w:t>
                              </w:r>
                              <w:proofErr w:type="spellStart"/>
                              <w:r w:rsidRPr="00B86E26">
                                <w:rPr>
                                  <w:rStyle w:val="Lienhypertexte"/>
                                  <w:rFonts w:ascii="Calibri" w:hAnsi="Calibri" w:cs="Calibri"/>
                                  <w:i/>
                                  <w:iCs/>
                                  <w:sz w:val="20"/>
                                  <w:szCs w:val="20"/>
                                  <w:lang w:val="de-DE"/>
                                </w:rPr>
                                <w:t>SpaceNet</w:t>
                              </w:r>
                              <w:proofErr w:type="spellEnd"/>
                              <w:r w:rsidRPr="00B86E26">
                                <w:rPr>
                                  <w:rStyle w:val="Lienhypertexte"/>
                                  <w:rFonts w:ascii="Calibri" w:hAnsi="Calibri" w:cs="Calibri"/>
                                  <w:i/>
                                  <w:iCs/>
                                  <w:sz w:val="20"/>
                                  <w:szCs w:val="20"/>
                                  <w:lang w:val="de-DE"/>
                                </w:rPr>
                                <w:t xml:space="preserve"> AG, Telekom Deutschland GmbH</w:t>
                              </w:r>
                              <w:r w:rsidRPr="00B86E26">
                                <w:rPr>
                                  <w:rStyle w:val="Lienhypertexte"/>
                                  <w:rFonts w:ascii="Calibri" w:hAnsi="Calibri" w:cs="Calibri"/>
                                  <w:sz w:val="20"/>
                                  <w:szCs w:val="20"/>
                                  <w:lang w:val="de-DE"/>
                                </w:rPr>
                                <w:t>, C-793/19 and C-749/19, ECLI:EU: C:2022:702</w:t>
                              </w:r>
                            </w:hyperlink>
                          </w:p>
                          <w:p w14:paraId="79D46BDC" w14:textId="2FC73C30" w:rsidR="00B86E26" w:rsidRDefault="00C76302" w:rsidP="00B86E26">
                            <w:pPr>
                              <w:jc w:val="both"/>
                              <w:rPr>
                                <w:rFonts w:ascii="Calibri" w:hAnsi="Calibri" w:cs="Calibri"/>
                                <w:b/>
                                <w:bCs/>
                                <w:sz w:val="20"/>
                                <w:szCs w:val="20"/>
                                <w:lang w:val="en-GB"/>
                              </w:rPr>
                            </w:pPr>
                            <w:r>
                              <w:rPr>
                                <w:rFonts w:ascii="Calibri" w:hAnsi="Calibri" w:cs="Calibri"/>
                                <w:b/>
                                <w:bCs/>
                                <w:sz w:val="20"/>
                                <w:szCs w:val="20"/>
                                <w:lang w:val="en-GB"/>
                              </w:rPr>
                              <w:t xml:space="preserve">Facts: </w:t>
                            </w:r>
                          </w:p>
                          <w:p w14:paraId="4BAF60CF" w14:textId="53DE779D" w:rsidR="00C76302" w:rsidRPr="00C76302" w:rsidRDefault="00C76302" w:rsidP="00C76302">
                            <w:pPr>
                              <w:jc w:val="both"/>
                              <w:rPr>
                                <w:rFonts w:ascii="Calibri" w:hAnsi="Calibri" w:cs="Calibri"/>
                                <w:sz w:val="20"/>
                                <w:szCs w:val="20"/>
                                <w:lang w:val="en-GB"/>
                              </w:rPr>
                            </w:pPr>
                            <w:r w:rsidRPr="00C76302">
                              <w:rPr>
                                <w:rFonts w:ascii="Calibri" w:hAnsi="Calibri" w:cs="Calibri"/>
                                <w:sz w:val="20"/>
                                <w:szCs w:val="20"/>
                                <w:lang w:val="en-GB"/>
                              </w:rPr>
                              <w:t xml:space="preserve">This case concerns the interpretation of </w:t>
                            </w:r>
                            <w:r w:rsidRPr="00C76302">
                              <w:rPr>
                                <w:rFonts w:ascii="Calibri" w:hAnsi="Calibri" w:cs="Calibri"/>
                                <w:b/>
                                <w:bCs/>
                                <w:sz w:val="20"/>
                                <w:szCs w:val="20"/>
                                <w:lang w:val="en-GB"/>
                              </w:rPr>
                              <w:t>Article 15(1)</w:t>
                            </w:r>
                            <w:r w:rsidRPr="00C76302">
                              <w:rPr>
                                <w:rFonts w:ascii="Calibri" w:hAnsi="Calibri" w:cs="Calibri"/>
                                <w:sz w:val="20"/>
                                <w:szCs w:val="20"/>
                                <w:lang w:val="en-GB"/>
                              </w:rPr>
                              <w:t xml:space="preserve"> of Directive 2002/58/EC (the Directive on privacy and electronic communications), which governs the retention of traffic and location data by companies in the electronic communications sector. Specifically, it examines the balance between such obligations and the protection of fundamental rights as enshrined in the </w:t>
                            </w:r>
                            <w:r w:rsidRPr="00C76302">
                              <w:rPr>
                                <w:rFonts w:ascii="Calibri" w:hAnsi="Calibri" w:cs="Calibri"/>
                                <w:b/>
                                <w:bCs/>
                                <w:sz w:val="20"/>
                                <w:szCs w:val="20"/>
                                <w:lang w:val="en-GB"/>
                              </w:rPr>
                              <w:t>Charter of Fundamental Rights of the European Union</w:t>
                            </w:r>
                            <w:r>
                              <w:rPr>
                                <w:rFonts w:ascii="Calibri" w:hAnsi="Calibri" w:cs="Calibri"/>
                                <w:b/>
                                <w:bCs/>
                                <w:sz w:val="20"/>
                                <w:szCs w:val="20"/>
                                <w:lang w:val="en-GB"/>
                              </w:rPr>
                              <w:t xml:space="preserve">. </w:t>
                            </w:r>
                          </w:p>
                          <w:p w14:paraId="2221BF31" w14:textId="77777777" w:rsidR="00C76302" w:rsidRPr="00C76302" w:rsidRDefault="00C76302" w:rsidP="00C76302">
                            <w:pPr>
                              <w:jc w:val="both"/>
                              <w:rPr>
                                <w:rFonts w:ascii="Calibri" w:hAnsi="Calibri" w:cs="Calibri"/>
                                <w:sz w:val="20"/>
                                <w:szCs w:val="20"/>
                                <w:lang w:val="en-GB"/>
                              </w:rPr>
                            </w:pPr>
                            <w:r w:rsidRPr="00C76302">
                              <w:rPr>
                                <w:rFonts w:ascii="Calibri" w:hAnsi="Calibri" w:cs="Calibri"/>
                                <w:sz w:val="20"/>
                                <w:szCs w:val="20"/>
                                <w:lang w:val="en-GB"/>
                              </w:rPr>
                              <w:t xml:space="preserve">The Court focused on the principle of confidentiality established under </w:t>
                            </w:r>
                            <w:r w:rsidRPr="00C76302">
                              <w:rPr>
                                <w:rFonts w:ascii="Calibri" w:hAnsi="Calibri" w:cs="Calibri"/>
                                <w:b/>
                                <w:bCs/>
                                <w:sz w:val="20"/>
                                <w:szCs w:val="20"/>
                                <w:lang w:val="en-GB"/>
                              </w:rPr>
                              <w:t>Article 5(1)</w:t>
                            </w:r>
                            <w:r w:rsidRPr="00C76302">
                              <w:rPr>
                                <w:rFonts w:ascii="Calibri" w:hAnsi="Calibri" w:cs="Calibri"/>
                                <w:sz w:val="20"/>
                                <w:szCs w:val="20"/>
                                <w:lang w:val="en-GB"/>
                              </w:rPr>
                              <w:t xml:space="preserve"> of Directive 2002/58/EC, which prohibits the retention of electronic communications and related traffic data without user consent.</w:t>
                            </w:r>
                          </w:p>
                          <w:p w14:paraId="03B0740D" w14:textId="77777777" w:rsidR="00C76302" w:rsidRDefault="00C76302" w:rsidP="00C76302">
                            <w:pPr>
                              <w:jc w:val="both"/>
                              <w:rPr>
                                <w:rFonts w:ascii="Calibri" w:hAnsi="Calibri" w:cs="Calibri"/>
                                <w:sz w:val="20"/>
                                <w:szCs w:val="20"/>
                                <w:lang w:val="en-GB"/>
                              </w:rPr>
                            </w:pPr>
                            <w:r w:rsidRPr="00C76302">
                              <w:rPr>
                                <w:rFonts w:ascii="Calibri" w:hAnsi="Calibri" w:cs="Calibri"/>
                                <w:sz w:val="20"/>
                                <w:szCs w:val="20"/>
                                <w:lang w:val="en-GB"/>
                              </w:rPr>
                              <w:t>The case arose from national legislative measures that required telecommunications companies to retain traffic and location data for use by national authorities in combating serious crime and addressing threats to public security.</w:t>
                            </w:r>
                          </w:p>
                          <w:p w14:paraId="43FD860D" w14:textId="2163006B" w:rsidR="00C76302" w:rsidRDefault="00C76302" w:rsidP="00C76302">
                            <w:pPr>
                              <w:spacing w:after="0" w:line="240" w:lineRule="auto"/>
                              <w:jc w:val="both"/>
                              <w:rPr>
                                <w:rFonts w:ascii="Calibri" w:hAnsi="Calibri" w:cs="Calibri"/>
                                <w:b/>
                                <w:bCs/>
                                <w:sz w:val="20"/>
                                <w:szCs w:val="20"/>
                                <w:lang w:val="en-GB"/>
                              </w:rPr>
                            </w:pPr>
                            <w:r>
                              <w:rPr>
                                <w:rFonts w:ascii="Calibri" w:hAnsi="Calibri" w:cs="Calibri"/>
                                <w:b/>
                                <w:bCs/>
                                <w:sz w:val="20"/>
                                <w:szCs w:val="20"/>
                                <w:lang w:val="en-GB"/>
                              </w:rPr>
                              <w:t xml:space="preserve">Legal context: </w:t>
                            </w:r>
                          </w:p>
                          <w:p w14:paraId="306B6557" w14:textId="77777777" w:rsidR="00C76302" w:rsidRPr="00C76302" w:rsidRDefault="00C76302" w:rsidP="00C76302">
                            <w:pPr>
                              <w:numPr>
                                <w:ilvl w:val="0"/>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Directive 2002/58/EC and Recitals</w:t>
                            </w:r>
                          </w:p>
                          <w:p w14:paraId="231B767A"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Objective of the Directive:</w:t>
                            </w:r>
                            <w:r w:rsidRPr="00C76302">
                              <w:rPr>
                                <w:rFonts w:ascii="Calibri" w:hAnsi="Calibri" w:cs="Calibri"/>
                                <w:sz w:val="20"/>
                                <w:szCs w:val="20"/>
                                <w:lang w:val="en-GB"/>
                              </w:rPr>
                              <w:t xml:space="preserve"> Ensuring a high level of personal data and privacy protection for all electronic communications users, irrespective of the technology employed.</w:t>
                            </w:r>
                          </w:p>
                          <w:p w14:paraId="6F9CDED0"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Recitals 6 and 7:</w:t>
                            </w:r>
                            <w:r w:rsidRPr="00C76302">
                              <w:rPr>
                                <w:rFonts w:ascii="Calibri" w:hAnsi="Calibri" w:cs="Calibri"/>
                                <w:sz w:val="20"/>
                                <w:szCs w:val="20"/>
                                <w:lang w:val="en-GB"/>
                              </w:rPr>
                              <w:t xml:space="preserve"> Highlight risks posed by new technologies, particularly automated data storage and processing, and the need to protect privacy and personal data.</w:t>
                            </w:r>
                          </w:p>
                          <w:p w14:paraId="701CD01D" w14:textId="77777777" w:rsid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Recital 2:</w:t>
                            </w:r>
                            <w:r w:rsidRPr="00C76302">
                              <w:rPr>
                                <w:rFonts w:ascii="Calibri" w:hAnsi="Calibri" w:cs="Calibri"/>
                                <w:sz w:val="20"/>
                                <w:szCs w:val="20"/>
                                <w:lang w:val="en-GB"/>
                              </w:rPr>
                              <w:t xml:space="preserve"> Aligns with Articles 7 (private and family life) and 8 (protection of personal data) of the Charter.</w:t>
                            </w:r>
                          </w:p>
                          <w:p w14:paraId="321D6621" w14:textId="77777777" w:rsidR="00C76302" w:rsidRPr="00C76302" w:rsidRDefault="00C76302" w:rsidP="00C76302">
                            <w:pPr>
                              <w:spacing w:after="0" w:line="240" w:lineRule="auto"/>
                              <w:ind w:left="1440"/>
                              <w:jc w:val="both"/>
                              <w:rPr>
                                <w:rFonts w:ascii="Calibri" w:hAnsi="Calibri" w:cs="Calibri"/>
                                <w:sz w:val="20"/>
                                <w:szCs w:val="20"/>
                                <w:lang w:val="en-GB"/>
                              </w:rPr>
                            </w:pPr>
                          </w:p>
                          <w:p w14:paraId="1C68E0CC" w14:textId="77777777" w:rsidR="00C76302" w:rsidRPr="00C76302" w:rsidRDefault="00C76302" w:rsidP="00C76302">
                            <w:pPr>
                              <w:numPr>
                                <w:ilvl w:val="0"/>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15(1) of Directive 2002/58/EC</w:t>
                            </w:r>
                          </w:p>
                          <w:p w14:paraId="7E84BA1D"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sz w:val="20"/>
                                <w:szCs w:val="20"/>
                                <w:lang w:val="en-GB"/>
                              </w:rPr>
                              <w:t>Allows Member States to restrict the confidentiality principle under certain conditions.</w:t>
                            </w:r>
                          </w:p>
                          <w:p w14:paraId="44E4D9BB" w14:textId="77777777" w:rsid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sz w:val="20"/>
                                <w:szCs w:val="20"/>
                                <w:lang w:val="en-GB"/>
                              </w:rPr>
                              <w:t xml:space="preserve">Such measures must comply with general EU law principles, including </w:t>
                            </w:r>
                            <w:r w:rsidRPr="00C76302">
                              <w:rPr>
                                <w:rFonts w:ascii="Calibri" w:hAnsi="Calibri" w:cs="Calibri"/>
                                <w:b/>
                                <w:bCs/>
                                <w:sz w:val="20"/>
                                <w:szCs w:val="20"/>
                                <w:lang w:val="en-GB"/>
                              </w:rPr>
                              <w:t>proportionality</w:t>
                            </w:r>
                            <w:r w:rsidRPr="00C76302">
                              <w:rPr>
                                <w:rFonts w:ascii="Calibri" w:hAnsi="Calibri" w:cs="Calibri"/>
                                <w:sz w:val="20"/>
                                <w:szCs w:val="20"/>
                                <w:lang w:val="en-GB"/>
                              </w:rPr>
                              <w:t>, and respect fundamental rights under the Charter.</w:t>
                            </w:r>
                          </w:p>
                          <w:p w14:paraId="39A1A8C9" w14:textId="77777777" w:rsidR="00C76302" w:rsidRPr="00C76302" w:rsidRDefault="00C76302" w:rsidP="00C76302">
                            <w:pPr>
                              <w:spacing w:after="0" w:line="240" w:lineRule="auto"/>
                              <w:ind w:left="1440"/>
                              <w:jc w:val="both"/>
                              <w:rPr>
                                <w:rFonts w:ascii="Calibri" w:hAnsi="Calibri" w:cs="Calibri"/>
                                <w:sz w:val="20"/>
                                <w:szCs w:val="20"/>
                                <w:lang w:val="en-GB"/>
                              </w:rPr>
                            </w:pPr>
                          </w:p>
                          <w:p w14:paraId="1A81A3B1" w14:textId="77777777" w:rsidR="00C76302" w:rsidRPr="00C76302" w:rsidRDefault="00C76302" w:rsidP="00C76302">
                            <w:pPr>
                              <w:numPr>
                                <w:ilvl w:val="0"/>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Relevant Charter Articles</w:t>
                            </w:r>
                          </w:p>
                          <w:p w14:paraId="7A717F16"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7:</w:t>
                            </w:r>
                            <w:r w:rsidRPr="00C76302">
                              <w:rPr>
                                <w:rFonts w:ascii="Calibri" w:hAnsi="Calibri" w:cs="Calibri"/>
                                <w:sz w:val="20"/>
                                <w:szCs w:val="20"/>
                                <w:lang w:val="en-GB"/>
                              </w:rPr>
                              <w:t xml:space="preserve"> Respect for private and family life.</w:t>
                            </w:r>
                          </w:p>
                          <w:p w14:paraId="6F255B43"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8:</w:t>
                            </w:r>
                            <w:r w:rsidRPr="00C76302">
                              <w:rPr>
                                <w:rFonts w:ascii="Calibri" w:hAnsi="Calibri" w:cs="Calibri"/>
                                <w:sz w:val="20"/>
                                <w:szCs w:val="20"/>
                                <w:lang w:val="en-GB"/>
                              </w:rPr>
                              <w:t xml:space="preserve"> Protection of personal data.</w:t>
                            </w:r>
                          </w:p>
                          <w:p w14:paraId="072B0551"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11:</w:t>
                            </w:r>
                            <w:r w:rsidRPr="00C76302">
                              <w:rPr>
                                <w:rFonts w:ascii="Calibri" w:hAnsi="Calibri" w:cs="Calibri"/>
                                <w:sz w:val="20"/>
                                <w:szCs w:val="20"/>
                                <w:lang w:val="en-GB"/>
                              </w:rPr>
                              <w:t xml:space="preserve"> Freedom of expression, foundational to democratic society.</w:t>
                            </w:r>
                          </w:p>
                          <w:p w14:paraId="18779E2A"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52(1):</w:t>
                            </w:r>
                            <w:r w:rsidRPr="00C76302">
                              <w:rPr>
                                <w:rFonts w:ascii="Calibri" w:hAnsi="Calibri" w:cs="Calibri"/>
                                <w:sz w:val="20"/>
                                <w:szCs w:val="20"/>
                                <w:lang w:val="en-GB"/>
                              </w:rPr>
                              <w:t xml:space="preserve"> Proportionality in limiting fundamental rights.</w:t>
                            </w:r>
                          </w:p>
                          <w:p w14:paraId="082A3D1E" w14:textId="77777777" w:rsidR="00C76302" w:rsidRPr="00C76302" w:rsidRDefault="00C76302" w:rsidP="00C76302">
                            <w:pPr>
                              <w:jc w:val="both"/>
                              <w:rPr>
                                <w:rFonts w:ascii="Calibri" w:hAnsi="Calibri" w:cs="Calibri"/>
                                <w:sz w:val="20"/>
                                <w:szCs w:val="20"/>
                                <w:lang w:val="en-GB"/>
                              </w:rPr>
                            </w:pPr>
                          </w:p>
                          <w:p w14:paraId="5155DE86" w14:textId="77777777" w:rsidR="00C76302" w:rsidRDefault="00C76302" w:rsidP="00C76302">
                            <w:pPr>
                              <w:jc w:val="both"/>
                              <w:rPr>
                                <w:rFonts w:ascii="Calibri" w:hAnsi="Calibri" w:cs="Calibri"/>
                                <w:b/>
                                <w:bCs/>
                                <w:sz w:val="20"/>
                                <w:szCs w:val="20"/>
                                <w:lang w:val="en-GB"/>
                              </w:rPr>
                            </w:pPr>
                            <w:r w:rsidRPr="00C76302">
                              <w:rPr>
                                <w:rFonts w:ascii="Calibri" w:hAnsi="Calibri" w:cs="Calibri"/>
                                <w:b/>
                                <w:bCs/>
                                <w:sz w:val="20"/>
                                <w:szCs w:val="20"/>
                                <w:lang w:val="en-GB"/>
                              </w:rPr>
                              <w:t>Ruling</w:t>
                            </w:r>
                          </w:p>
                          <w:p w14:paraId="4F2C21E4" w14:textId="496B2E25" w:rsidR="00C76302" w:rsidRDefault="00C76302" w:rsidP="00C76302">
                            <w:pPr>
                              <w:jc w:val="both"/>
                              <w:rPr>
                                <w:rFonts w:ascii="Calibri" w:hAnsi="Calibri" w:cs="Calibri"/>
                                <w:sz w:val="20"/>
                                <w:szCs w:val="20"/>
                                <w:lang w:val="en-GB"/>
                              </w:rPr>
                            </w:pPr>
                            <w:r>
                              <w:rPr>
                                <w:rFonts w:ascii="Calibri" w:hAnsi="Calibri" w:cs="Calibri"/>
                                <w:sz w:val="20"/>
                                <w:szCs w:val="20"/>
                                <w:lang w:val="en-GB"/>
                              </w:rPr>
                              <w:t xml:space="preserve">the Court held that </w:t>
                            </w:r>
                            <w:r w:rsidRPr="00A1318C">
                              <w:rPr>
                                <w:rFonts w:ascii="Calibri" w:hAnsi="Calibri" w:cs="Calibri"/>
                                <w:b/>
                                <w:bCs/>
                                <w:sz w:val="20"/>
                                <w:szCs w:val="20"/>
                                <w:lang w:val="en-GB"/>
                              </w:rPr>
                              <w:t>the general and indiscriminate re</w:t>
                            </w:r>
                            <w:r w:rsidR="00A1318C" w:rsidRPr="00A1318C">
                              <w:rPr>
                                <w:rFonts w:ascii="Calibri" w:hAnsi="Calibri" w:cs="Calibri"/>
                                <w:b/>
                                <w:bCs/>
                                <w:sz w:val="20"/>
                                <w:szCs w:val="20"/>
                                <w:lang w:val="en-GB"/>
                              </w:rPr>
                              <w:t>tention of traffic and location data constitutes</w:t>
                            </w:r>
                            <w:r w:rsidR="00A1318C">
                              <w:rPr>
                                <w:rFonts w:ascii="Calibri" w:hAnsi="Calibri" w:cs="Calibri"/>
                                <w:sz w:val="20"/>
                                <w:szCs w:val="20"/>
                                <w:lang w:val="en-GB"/>
                              </w:rPr>
                              <w:t xml:space="preserve"> a </w:t>
                            </w:r>
                            <w:r w:rsidR="00A1318C">
                              <w:rPr>
                                <w:rFonts w:ascii="Calibri" w:hAnsi="Calibri" w:cs="Calibri"/>
                                <w:b/>
                                <w:bCs/>
                                <w:sz w:val="20"/>
                                <w:szCs w:val="20"/>
                                <w:lang w:val="en-GB"/>
                              </w:rPr>
                              <w:t xml:space="preserve">derogation </w:t>
                            </w:r>
                            <w:r w:rsidR="00A1318C">
                              <w:rPr>
                                <w:rFonts w:ascii="Calibri" w:hAnsi="Calibri" w:cs="Calibri"/>
                                <w:sz w:val="20"/>
                                <w:szCs w:val="20"/>
                                <w:lang w:val="en-GB"/>
                              </w:rPr>
                              <w:t xml:space="preserve">from Article 5(1) of Directive 2002/58/EC, which prohibits such data without user content as well as </w:t>
                            </w:r>
                            <w:r w:rsidR="00A1318C">
                              <w:rPr>
                                <w:rFonts w:ascii="Calibri" w:hAnsi="Calibri" w:cs="Calibri"/>
                                <w:b/>
                                <w:bCs/>
                                <w:sz w:val="20"/>
                                <w:szCs w:val="20"/>
                                <w:lang w:val="en-GB"/>
                              </w:rPr>
                              <w:t xml:space="preserve">an interference with fundamental rights </w:t>
                            </w:r>
                            <w:r w:rsidR="00A1318C">
                              <w:rPr>
                                <w:rFonts w:ascii="Calibri" w:hAnsi="Calibri" w:cs="Calibri"/>
                                <w:sz w:val="20"/>
                                <w:szCs w:val="20"/>
                                <w:lang w:val="en-GB"/>
                              </w:rPr>
                              <w:t xml:space="preserve">enshrined in Articles 7 and 8 of the Charter, regardless of whether the data are sensitive, whether individuals are inconvenienced or whether the retained data are ultimately used. </w:t>
                            </w:r>
                          </w:p>
                          <w:p w14:paraId="431B13C0" w14:textId="1E945F47" w:rsidR="00A1318C" w:rsidRDefault="00A1318C" w:rsidP="00C76302">
                            <w:pPr>
                              <w:jc w:val="both"/>
                              <w:rPr>
                                <w:rFonts w:ascii="Calibri" w:hAnsi="Calibri" w:cs="Calibri"/>
                                <w:sz w:val="20"/>
                                <w:szCs w:val="20"/>
                                <w:lang w:val="en-GB"/>
                              </w:rPr>
                            </w:pPr>
                            <w:r>
                              <w:rPr>
                                <w:rFonts w:ascii="Calibri" w:hAnsi="Calibri" w:cs="Calibri"/>
                                <w:sz w:val="20"/>
                                <w:szCs w:val="20"/>
                                <w:lang w:val="en-GB"/>
                              </w:rPr>
                              <w:t>Moreover, the Court held that Article 15(1) read in conjunction with the Charter</w:t>
                            </w:r>
                            <w:r w:rsidRPr="00D5433E">
                              <w:rPr>
                                <w:rFonts w:ascii="Calibri" w:hAnsi="Calibri" w:cs="Calibri"/>
                                <w:b/>
                                <w:bCs/>
                                <w:sz w:val="20"/>
                                <w:szCs w:val="20"/>
                                <w:lang w:val="en-GB"/>
                              </w:rPr>
                              <w:t xml:space="preserve"> precludes national m</w:t>
                            </w:r>
                            <w:r w:rsidR="00D5433E" w:rsidRPr="00D5433E">
                              <w:rPr>
                                <w:rFonts w:ascii="Calibri" w:hAnsi="Calibri" w:cs="Calibri"/>
                                <w:b/>
                                <w:bCs/>
                                <w:sz w:val="20"/>
                                <w:szCs w:val="20"/>
                                <w:lang w:val="en-GB"/>
                              </w:rPr>
                              <w:t>easures mandating such retention on a preventive basis, even for purposes like combating serious crimes or preventing public security threats.</w:t>
                            </w:r>
                            <w:r w:rsidR="00D5433E">
                              <w:rPr>
                                <w:rFonts w:ascii="Calibri" w:hAnsi="Calibri" w:cs="Calibri"/>
                                <w:sz w:val="20"/>
                                <w:szCs w:val="20"/>
                                <w:lang w:val="en-GB"/>
                              </w:rPr>
                              <w:t xml:space="preserve"> </w:t>
                            </w:r>
                          </w:p>
                          <w:p w14:paraId="23E723BE" w14:textId="48C8CD66" w:rsidR="00D5433E" w:rsidRPr="00C76302" w:rsidRDefault="00D5433E" w:rsidP="00C76302">
                            <w:pPr>
                              <w:jc w:val="both"/>
                              <w:rPr>
                                <w:rFonts w:ascii="Calibri" w:hAnsi="Calibri" w:cs="Calibri"/>
                                <w:sz w:val="20"/>
                                <w:szCs w:val="20"/>
                                <w:lang w:val="en-GB"/>
                              </w:rPr>
                            </w:pPr>
                            <w:r>
                              <w:rPr>
                                <w:rFonts w:ascii="Calibri" w:hAnsi="Calibri" w:cs="Calibri"/>
                                <w:sz w:val="20"/>
                                <w:szCs w:val="20"/>
                                <w:lang w:val="en-GB"/>
                              </w:rPr>
                              <w:t xml:space="preserve">Finally, national laws must respect the principle of proportionality, ensuring any interference with fundamental rights is strictly necessary and limited to what is essential to achieve legitimate objectives. </w:t>
                            </w:r>
                          </w:p>
                          <w:p w14:paraId="4651B7C8" w14:textId="77777777" w:rsidR="00C76302" w:rsidRPr="00C76302" w:rsidRDefault="00C76302" w:rsidP="00B86E26">
                            <w:pPr>
                              <w:jc w:val="both"/>
                              <w:rPr>
                                <w:rFonts w:ascii="Calibri" w:hAnsi="Calibri" w:cs="Calibri"/>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BADE6" id="_x0000_t202" coordsize="21600,21600" o:spt="202" path="m,l,21600r21600,l21600,xe">
                <v:stroke joinstyle="miter"/>
                <v:path gradientshapeok="t" o:connecttype="rect"/>
              </v:shapetype>
              <v:shape id="_x0000_s1030" type="#_x0000_t202" style="position:absolute;left:0;text-align:left;margin-left:-2.6pt;margin-top:6.45pt;width:447.75pt;height:651.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" fillcolor="white [3212]" strokecolor="#002060" strokeweight="2.25pt">
                <v:textbox>
                  <w:txbxContent>
                    <w:p w14:paraId="4E3A18F0" w14:textId="2EAE4D41" w:rsidR="00B86E26" w:rsidRPr="00B86E26" w:rsidRDefault="00B86E26" w:rsidP="00B86E26">
                      <w:pPr>
                        <w:jc w:val="right"/>
                        <w:rPr>
                          <w:rFonts w:ascii="Calibri" w:hAnsi="Calibri" w:cs="Calibri"/>
                          <w:sz w:val="20"/>
                          <w:szCs w:val="20"/>
                          <w:lang w:val="de-DE"/>
                        </w:rPr>
                      </w:pPr>
                      <w:r>
                        <w:fldChar w:fldCharType="begin"/>
                      </w:r>
                      <w:r w:rsidRPr="00D04C88">
                        <w:rPr>
                          <w:lang w:val="de-DE"/>
                        </w:rPr>
                        <w:instrText>HYPERLINK "https://eur-lex.europa.eu/legal-content/EN/TXT/?uri=ecli%3AECLI%3AEU%3AC%3A2022%3A702"</w:instrText>
                      </w:r>
                      <w:r>
                        <w:fldChar w:fldCharType="separate"/>
                      </w:r>
                      <w:r w:rsidRPr="00B86E26">
                        <w:rPr>
                          <w:rStyle w:val="Lienhypertexte"/>
                          <w:rFonts w:ascii="Calibri" w:hAnsi="Calibri" w:cs="Calibri"/>
                          <w:sz w:val="20"/>
                          <w:szCs w:val="20"/>
                          <w:lang w:val="de-DE"/>
                        </w:rPr>
                        <w:t xml:space="preserve">CJEU, </w:t>
                      </w:r>
                      <w:proofErr w:type="spellStart"/>
                      <w:r w:rsidRPr="00B86E26">
                        <w:rPr>
                          <w:rStyle w:val="Lienhypertexte"/>
                          <w:rFonts w:ascii="Calibri" w:hAnsi="Calibri" w:cs="Calibri"/>
                          <w:sz w:val="20"/>
                          <w:szCs w:val="20"/>
                          <w:lang w:val="de-DE"/>
                        </w:rPr>
                        <w:t>Judgment</w:t>
                      </w:r>
                      <w:proofErr w:type="spellEnd"/>
                      <w:r w:rsidRPr="00B86E26">
                        <w:rPr>
                          <w:rStyle w:val="Lienhypertexte"/>
                          <w:rFonts w:ascii="Calibri" w:hAnsi="Calibri" w:cs="Calibri"/>
                          <w:sz w:val="20"/>
                          <w:szCs w:val="20"/>
                          <w:lang w:val="de-DE"/>
                        </w:rPr>
                        <w:t xml:space="preserve">, </w:t>
                      </w:r>
                      <w:proofErr w:type="spellStart"/>
                      <w:r w:rsidRPr="00B86E26">
                        <w:rPr>
                          <w:rStyle w:val="Lienhypertexte"/>
                          <w:rFonts w:ascii="Calibri" w:hAnsi="Calibri" w:cs="Calibri"/>
                          <w:sz w:val="20"/>
                          <w:szCs w:val="20"/>
                          <w:lang w:val="de-DE"/>
                        </w:rPr>
                        <w:t>Grd</w:t>
                      </w:r>
                      <w:proofErr w:type="spellEnd"/>
                      <w:r w:rsidRPr="00B86E26">
                        <w:rPr>
                          <w:rStyle w:val="Lienhypertexte"/>
                          <w:rFonts w:ascii="Calibri" w:hAnsi="Calibri" w:cs="Calibri"/>
                          <w:sz w:val="20"/>
                          <w:szCs w:val="20"/>
                          <w:lang w:val="de-DE"/>
                        </w:rPr>
                        <w:t xml:space="preserve">. </w:t>
                      </w:r>
                      <w:proofErr w:type="spellStart"/>
                      <w:r w:rsidRPr="00B86E26">
                        <w:rPr>
                          <w:rStyle w:val="Lienhypertexte"/>
                          <w:rFonts w:ascii="Calibri" w:hAnsi="Calibri" w:cs="Calibri"/>
                          <w:sz w:val="20"/>
                          <w:szCs w:val="20"/>
                          <w:lang w:val="de-DE"/>
                        </w:rPr>
                        <w:t>Ch</w:t>
                      </w:r>
                      <w:proofErr w:type="spellEnd"/>
                      <w:r w:rsidRPr="00B86E26">
                        <w:rPr>
                          <w:rStyle w:val="Lienhypertexte"/>
                          <w:rFonts w:ascii="Calibri" w:hAnsi="Calibri" w:cs="Calibri"/>
                          <w:sz w:val="20"/>
                          <w:szCs w:val="20"/>
                          <w:lang w:val="de-DE"/>
                        </w:rPr>
                        <w:t xml:space="preserve">., 20/09/2022, </w:t>
                      </w:r>
                      <w:r w:rsidRPr="00B86E26">
                        <w:rPr>
                          <w:rStyle w:val="Lienhypertexte"/>
                          <w:rFonts w:ascii="Calibri" w:hAnsi="Calibri" w:cs="Calibri"/>
                          <w:i/>
                          <w:iCs/>
                          <w:sz w:val="20"/>
                          <w:szCs w:val="20"/>
                          <w:lang w:val="de-DE"/>
                        </w:rPr>
                        <w:t xml:space="preserve">Bundesrepublik Deutschland v </w:t>
                      </w:r>
                      <w:proofErr w:type="spellStart"/>
                      <w:r w:rsidRPr="00B86E26">
                        <w:rPr>
                          <w:rStyle w:val="Lienhypertexte"/>
                          <w:rFonts w:ascii="Calibri" w:hAnsi="Calibri" w:cs="Calibri"/>
                          <w:i/>
                          <w:iCs/>
                          <w:sz w:val="20"/>
                          <w:szCs w:val="20"/>
                          <w:lang w:val="de-DE"/>
                        </w:rPr>
                        <w:t>SpaceNet</w:t>
                      </w:r>
                      <w:proofErr w:type="spellEnd"/>
                      <w:r w:rsidRPr="00B86E26">
                        <w:rPr>
                          <w:rStyle w:val="Lienhypertexte"/>
                          <w:rFonts w:ascii="Calibri" w:hAnsi="Calibri" w:cs="Calibri"/>
                          <w:i/>
                          <w:iCs/>
                          <w:sz w:val="20"/>
                          <w:szCs w:val="20"/>
                          <w:lang w:val="de-DE"/>
                        </w:rPr>
                        <w:t xml:space="preserve"> AG, Telekom Deutschland GmbH</w:t>
                      </w:r>
                      <w:r w:rsidRPr="00B86E26">
                        <w:rPr>
                          <w:rStyle w:val="Lienhypertexte"/>
                          <w:rFonts w:ascii="Calibri" w:hAnsi="Calibri" w:cs="Calibri"/>
                          <w:sz w:val="20"/>
                          <w:szCs w:val="20"/>
                          <w:lang w:val="de-DE"/>
                        </w:rPr>
                        <w:t>, C-793/19 and C-749/19, ECLI:EU: C:2022:702</w:t>
                      </w:r>
                      <w:r>
                        <w:rPr>
                          <w:rStyle w:val="Lienhypertexte"/>
                          <w:rFonts w:ascii="Calibri" w:hAnsi="Calibri" w:cs="Calibri"/>
                          <w:sz w:val="20"/>
                          <w:szCs w:val="20"/>
                          <w:lang w:val="de-DE"/>
                        </w:rPr>
                        <w:fldChar w:fldCharType="end"/>
                      </w:r>
                    </w:p>
                    <w:p w14:paraId="79D46BDC" w14:textId="2FC73C30" w:rsidR="00B86E26" w:rsidRDefault="00C76302" w:rsidP="00B86E26">
                      <w:pPr>
                        <w:jc w:val="both"/>
                        <w:rPr>
                          <w:rFonts w:ascii="Calibri" w:hAnsi="Calibri" w:cs="Calibri"/>
                          <w:b/>
                          <w:bCs/>
                          <w:sz w:val="20"/>
                          <w:szCs w:val="20"/>
                          <w:lang w:val="en-GB"/>
                        </w:rPr>
                      </w:pPr>
                      <w:r>
                        <w:rPr>
                          <w:rFonts w:ascii="Calibri" w:hAnsi="Calibri" w:cs="Calibri"/>
                          <w:b/>
                          <w:bCs/>
                          <w:sz w:val="20"/>
                          <w:szCs w:val="20"/>
                          <w:lang w:val="en-GB"/>
                        </w:rPr>
                        <w:t xml:space="preserve">Facts: </w:t>
                      </w:r>
                    </w:p>
                    <w:p w14:paraId="4BAF60CF" w14:textId="53DE779D" w:rsidR="00C76302" w:rsidRPr="00C76302" w:rsidRDefault="00C76302" w:rsidP="00C76302">
                      <w:pPr>
                        <w:jc w:val="both"/>
                        <w:rPr>
                          <w:rFonts w:ascii="Calibri" w:hAnsi="Calibri" w:cs="Calibri"/>
                          <w:sz w:val="20"/>
                          <w:szCs w:val="20"/>
                          <w:lang w:val="en-GB"/>
                        </w:rPr>
                      </w:pPr>
                      <w:r w:rsidRPr="00C76302">
                        <w:rPr>
                          <w:rFonts w:ascii="Calibri" w:hAnsi="Calibri" w:cs="Calibri"/>
                          <w:sz w:val="20"/>
                          <w:szCs w:val="20"/>
                          <w:lang w:val="en-GB"/>
                        </w:rPr>
                        <w:t xml:space="preserve">This case concerns the interpretation of </w:t>
                      </w:r>
                      <w:r w:rsidRPr="00C76302">
                        <w:rPr>
                          <w:rFonts w:ascii="Calibri" w:hAnsi="Calibri" w:cs="Calibri"/>
                          <w:b/>
                          <w:bCs/>
                          <w:sz w:val="20"/>
                          <w:szCs w:val="20"/>
                          <w:lang w:val="en-GB"/>
                        </w:rPr>
                        <w:t>Article 15(1)</w:t>
                      </w:r>
                      <w:r w:rsidRPr="00C76302">
                        <w:rPr>
                          <w:rFonts w:ascii="Calibri" w:hAnsi="Calibri" w:cs="Calibri"/>
                          <w:sz w:val="20"/>
                          <w:szCs w:val="20"/>
                          <w:lang w:val="en-GB"/>
                        </w:rPr>
                        <w:t xml:space="preserve"> of Directive 2002/58/EC (the Directive on privacy and electronic communications), which governs the retention of traffic and location data by companies in the electronic communications sector. Specifically, it examines the balance between such obligations and the protection of fundamental rights as enshrined in the </w:t>
                      </w:r>
                      <w:r w:rsidRPr="00C76302">
                        <w:rPr>
                          <w:rFonts w:ascii="Calibri" w:hAnsi="Calibri" w:cs="Calibri"/>
                          <w:b/>
                          <w:bCs/>
                          <w:sz w:val="20"/>
                          <w:szCs w:val="20"/>
                          <w:lang w:val="en-GB"/>
                        </w:rPr>
                        <w:t>Charter of Fundamental Rights of the European Union</w:t>
                      </w:r>
                      <w:r>
                        <w:rPr>
                          <w:rFonts w:ascii="Calibri" w:hAnsi="Calibri" w:cs="Calibri"/>
                          <w:b/>
                          <w:bCs/>
                          <w:sz w:val="20"/>
                          <w:szCs w:val="20"/>
                          <w:lang w:val="en-GB"/>
                        </w:rPr>
                        <w:t xml:space="preserve">. </w:t>
                      </w:r>
                    </w:p>
                    <w:p w14:paraId="2221BF31" w14:textId="77777777" w:rsidR="00C76302" w:rsidRPr="00C76302" w:rsidRDefault="00C76302" w:rsidP="00C76302">
                      <w:pPr>
                        <w:jc w:val="both"/>
                        <w:rPr>
                          <w:rFonts w:ascii="Calibri" w:hAnsi="Calibri" w:cs="Calibri"/>
                          <w:sz w:val="20"/>
                          <w:szCs w:val="20"/>
                          <w:lang w:val="en-GB"/>
                        </w:rPr>
                      </w:pPr>
                      <w:r w:rsidRPr="00C76302">
                        <w:rPr>
                          <w:rFonts w:ascii="Calibri" w:hAnsi="Calibri" w:cs="Calibri"/>
                          <w:sz w:val="20"/>
                          <w:szCs w:val="20"/>
                          <w:lang w:val="en-GB"/>
                        </w:rPr>
                        <w:t xml:space="preserve">The Court focused on the principle of confidentiality established under </w:t>
                      </w:r>
                      <w:r w:rsidRPr="00C76302">
                        <w:rPr>
                          <w:rFonts w:ascii="Calibri" w:hAnsi="Calibri" w:cs="Calibri"/>
                          <w:b/>
                          <w:bCs/>
                          <w:sz w:val="20"/>
                          <w:szCs w:val="20"/>
                          <w:lang w:val="en-GB"/>
                        </w:rPr>
                        <w:t>Article 5(1)</w:t>
                      </w:r>
                      <w:r w:rsidRPr="00C76302">
                        <w:rPr>
                          <w:rFonts w:ascii="Calibri" w:hAnsi="Calibri" w:cs="Calibri"/>
                          <w:sz w:val="20"/>
                          <w:szCs w:val="20"/>
                          <w:lang w:val="en-GB"/>
                        </w:rPr>
                        <w:t xml:space="preserve"> of Directive 2002/58/EC, which prohibits the retention of electronic communications and related traffic data without user consent.</w:t>
                      </w:r>
                    </w:p>
                    <w:p w14:paraId="03B0740D" w14:textId="77777777" w:rsidR="00C76302" w:rsidRDefault="00C76302" w:rsidP="00C76302">
                      <w:pPr>
                        <w:jc w:val="both"/>
                        <w:rPr>
                          <w:rFonts w:ascii="Calibri" w:hAnsi="Calibri" w:cs="Calibri"/>
                          <w:sz w:val="20"/>
                          <w:szCs w:val="20"/>
                          <w:lang w:val="en-GB"/>
                        </w:rPr>
                      </w:pPr>
                      <w:r w:rsidRPr="00C76302">
                        <w:rPr>
                          <w:rFonts w:ascii="Calibri" w:hAnsi="Calibri" w:cs="Calibri"/>
                          <w:sz w:val="20"/>
                          <w:szCs w:val="20"/>
                          <w:lang w:val="en-GB"/>
                        </w:rPr>
                        <w:t>The case arose from national legislative measures that required telecommunications companies to retain traffic and location data for use by national authorities in combating serious crime and addressing threats to public security.</w:t>
                      </w:r>
                    </w:p>
                    <w:p w14:paraId="43FD860D" w14:textId="2163006B" w:rsidR="00C76302" w:rsidRDefault="00C76302" w:rsidP="00C76302">
                      <w:pPr>
                        <w:spacing w:after="0" w:line="240" w:lineRule="auto"/>
                        <w:jc w:val="both"/>
                        <w:rPr>
                          <w:rFonts w:ascii="Calibri" w:hAnsi="Calibri" w:cs="Calibri"/>
                          <w:b/>
                          <w:bCs/>
                          <w:sz w:val="20"/>
                          <w:szCs w:val="20"/>
                          <w:lang w:val="en-GB"/>
                        </w:rPr>
                      </w:pPr>
                      <w:r>
                        <w:rPr>
                          <w:rFonts w:ascii="Calibri" w:hAnsi="Calibri" w:cs="Calibri"/>
                          <w:b/>
                          <w:bCs/>
                          <w:sz w:val="20"/>
                          <w:szCs w:val="20"/>
                          <w:lang w:val="en-GB"/>
                        </w:rPr>
                        <w:t xml:space="preserve">Legal context: </w:t>
                      </w:r>
                    </w:p>
                    <w:p w14:paraId="306B6557" w14:textId="77777777" w:rsidR="00C76302" w:rsidRPr="00C76302" w:rsidRDefault="00C76302" w:rsidP="00C76302">
                      <w:pPr>
                        <w:numPr>
                          <w:ilvl w:val="0"/>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Directive 2002/58/EC and Recitals</w:t>
                      </w:r>
                    </w:p>
                    <w:p w14:paraId="231B767A"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Objective of the Directive:</w:t>
                      </w:r>
                      <w:r w:rsidRPr="00C76302">
                        <w:rPr>
                          <w:rFonts w:ascii="Calibri" w:hAnsi="Calibri" w:cs="Calibri"/>
                          <w:sz w:val="20"/>
                          <w:szCs w:val="20"/>
                          <w:lang w:val="en-GB"/>
                        </w:rPr>
                        <w:t xml:space="preserve"> Ensuring a high level of personal data and privacy protection for all electronic communications users, irrespective of the technology employed.</w:t>
                      </w:r>
                    </w:p>
                    <w:p w14:paraId="6F9CDED0"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Recitals 6 and 7:</w:t>
                      </w:r>
                      <w:r w:rsidRPr="00C76302">
                        <w:rPr>
                          <w:rFonts w:ascii="Calibri" w:hAnsi="Calibri" w:cs="Calibri"/>
                          <w:sz w:val="20"/>
                          <w:szCs w:val="20"/>
                          <w:lang w:val="en-GB"/>
                        </w:rPr>
                        <w:t xml:space="preserve"> Highlight risks posed by new technologies, particularly automated data storage and processing, and the need to protect privacy and personal data.</w:t>
                      </w:r>
                    </w:p>
                    <w:p w14:paraId="701CD01D" w14:textId="77777777" w:rsid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Recital 2:</w:t>
                      </w:r>
                      <w:r w:rsidRPr="00C76302">
                        <w:rPr>
                          <w:rFonts w:ascii="Calibri" w:hAnsi="Calibri" w:cs="Calibri"/>
                          <w:sz w:val="20"/>
                          <w:szCs w:val="20"/>
                          <w:lang w:val="en-GB"/>
                        </w:rPr>
                        <w:t xml:space="preserve"> Aligns with Articles 7 (private and family life) and 8 (protection of personal data) of the Charter.</w:t>
                      </w:r>
                    </w:p>
                    <w:p w14:paraId="321D6621" w14:textId="77777777" w:rsidR="00C76302" w:rsidRPr="00C76302" w:rsidRDefault="00C76302" w:rsidP="00C76302">
                      <w:pPr>
                        <w:spacing w:after="0" w:line="240" w:lineRule="auto"/>
                        <w:ind w:left="1440"/>
                        <w:jc w:val="both"/>
                        <w:rPr>
                          <w:rFonts w:ascii="Calibri" w:hAnsi="Calibri" w:cs="Calibri"/>
                          <w:sz w:val="20"/>
                          <w:szCs w:val="20"/>
                          <w:lang w:val="en-GB"/>
                        </w:rPr>
                      </w:pPr>
                    </w:p>
                    <w:p w14:paraId="1C68E0CC" w14:textId="77777777" w:rsidR="00C76302" w:rsidRPr="00C76302" w:rsidRDefault="00C76302" w:rsidP="00C76302">
                      <w:pPr>
                        <w:numPr>
                          <w:ilvl w:val="0"/>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15(1) of Directive 2002/58/EC</w:t>
                      </w:r>
                    </w:p>
                    <w:p w14:paraId="7E84BA1D"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sz w:val="20"/>
                          <w:szCs w:val="20"/>
                          <w:lang w:val="en-GB"/>
                        </w:rPr>
                        <w:t>Allows Member States to restrict the confidentiality principle under certain conditions.</w:t>
                      </w:r>
                    </w:p>
                    <w:p w14:paraId="44E4D9BB" w14:textId="77777777" w:rsid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sz w:val="20"/>
                          <w:szCs w:val="20"/>
                          <w:lang w:val="en-GB"/>
                        </w:rPr>
                        <w:t xml:space="preserve">Such measures must comply with general EU law principles, including </w:t>
                      </w:r>
                      <w:r w:rsidRPr="00C76302">
                        <w:rPr>
                          <w:rFonts w:ascii="Calibri" w:hAnsi="Calibri" w:cs="Calibri"/>
                          <w:b/>
                          <w:bCs/>
                          <w:sz w:val="20"/>
                          <w:szCs w:val="20"/>
                          <w:lang w:val="en-GB"/>
                        </w:rPr>
                        <w:t>proportionality</w:t>
                      </w:r>
                      <w:r w:rsidRPr="00C76302">
                        <w:rPr>
                          <w:rFonts w:ascii="Calibri" w:hAnsi="Calibri" w:cs="Calibri"/>
                          <w:sz w:val="20"/>
                          <w:szCs w:val="20"/>
                          <w:lang w:val="en-GB"/>
                        </w:rPr>
                        <w:t>, and respect fundamental rights under the Charter.</w:t>
                      </w:r>
                    </w:p>
                    <w:p w14:paraId="39A1A8C9" w14:textId="77777777" w:rsidR="00C76302" w:rsidRPr="00C76302" w:rsidRDefault="00C76302" w:rsidP="00C76302">
                      <w:pPr>
                        <w:spacing w:after="0" w:line="240" w:lineRule="auto"/>
                        <w:ind w:left="1440"/>
                        <w:jc w:val="both"/>
                        <w:rPr>
                          <w:rFonts w:ascii="Calibri" w:hAnsi="Calibri" w:cs="Calibri"/>
                          <w:sz w:val="20"/>
                          <w:szCs w:val="20"/>
                          <w:lang w:val="en-GB"/>
                        </w:rPr>
                      </w:pPr>
                    </w:p>
                    <w:p w14:paraId="1A81A3B1" w14:textId="77777777" w:rsidR="00C76302" w:rsidRPr="00C76302" w:rsidRDefault="00C76302" w:rsidP="00C76302">
                      <w:pPr>
                        <w:numPr>
                          <w:ilvl w:val="0"/>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Relevant Charter Articles</w:t>
                      </w:r>
                    </w:p>
                    <w:p w14:paraId="7A717F16"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7:</w:t>
                      </w:r>
                      <w:r w:rsidRPr="00C76302">
                        <w:rPr>
                          <w:rFonts w:ascii="Calibri" w:hAnsi="Calibri" w:cs="Calibri"/>
                          <w:sz w:val="20"/>
                          <w:szCs w:val="20"/>
                          <w:lang w:val="en-GB"/>
                        </w:rPr>
                        <w:t xml:space="preserve"> Respect for private and family life.</w:t>
                      </w:r>
                    </w:p>
                    <w:p w14:paraId="6F255B43"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8:</w:t>
                      </w:r>
                      <w:r w:rsidRPr="00C76302">
                        <w:rPr>
                          <w:rFonts w:ascii="Calibri" w:hAnsi="Calibri" w:cs="Calibri"/>
                          <w:sz w:val="20"/>
                          <w:szCs w:val="20"/>
                          <w:lang w:val="en-GB"/>
                        </w:rPr>
                        <w:t xml:space="preserve"> Protection of personal data.</w:t>
                      </w:r>
                    </w:p>
                    <w:p w14:paraId="072B0551"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11:</w:t>
                      </w:r>
                      <w:r w:rsidRPr="00C76302">
                        <w:rPr>
                          <w:rFonts w:ascii="Calibri" w:hAnsi="Calibri" w:cs="Calibri"/>
                          <w:sz w:val="20"/>
                          <w:szCs w:val="20"/>
                          <w:lang w:val="en-GB"/>
                        </w:rPr>
                        <w:t xml:space="preserve"> Freedom of expression, foundational to democratic society.</w:t>
                      </w:r>
                    </w:p>
                    <w:p w14:paraId="18779E2A" w14:textId="77777777" w:rsidR="00C76302" w:rsidRPr="00C76302" w:rsidRDefault="00C76302" w:rsidP="00C76302">
                      <w:pPr>
                        <w:numPr>
                          <w:ilvl w:val="1"/>
                          <w:numId w:val="17"/>
                        </w:numPr>
                        <w:spacing w:after="0" w:line="240" w:lineRule="auto"/>
                        <w:jc w:val="both"/>
                        <w:rPr>
                          <w:rFonts w:ascii="Calibri" w:hAnsi="Calibri" w:cs="Calibri"/>
                          <w:sz w:val="20"/>
                          <w:szCs w:val="20"/>
                          <w:lang w:val="en-GB"/>
                        </w:rPr>
                      </w:pPr>
                      <w:r w:rsidRPr="00C76302">
                        <w:rPr>
                          <w:rFonts w:ascii="Calibri" w:hAnsi="Calibri" w:cs="Calibri"/>
                          <w:b/>
                          <w:bCs/>
                          <w:sz w:val="20"/>
                          <w:szCs w:val="20"/>
                          <w:lang w:val="en-GB"/>
                        </w:rPr>
                        <w:t>Article 52(1):</w:t>
                      </w:r>
                      <w:r w:rsidRPr="00C76302">
                        <w:rPr>
                          <w:rFonts w:ascii="Calibri" w:hAnsi="Calibri" w:cs="Calibri"/>
                          <w:sz w:val="20"/>
                          <w:szCs w:val="20"/>
                          <w:lang w:val="en-GB"/>
                        </w:rPr>
                        <w:t xml:space="preserve"> Proportionality in limiting fundamental rights.</w:t>
                      </w:r>
                    </w:p>
                    <w:p w14:paraId="082A3D1E" w14:textId="77777777" w:rsidR="00C76302" w:rsidRPr="00C76302" w:rsidRDefault="00C76302" w:rsidP="00C76302">
                      <w:pPr>
                        <w:jc w:val="both"/>
                        <w:rPr>
                          <w:rFonts w:ascii="Calibri" w:hAnsi="Calibri" w:cs="Calibri"/>
                          <w:sz w:val="20"/>
                          <w:szCs w:val="20"/>
                          <w:lang w:val="en-GB"/>
                        </w:rPr>
                      </w:pPr>
                    </w:p>
                    <w:p w14:paraId="5155DE86" w14:textId="77777777" w:rsidR="00C76302" w:rsidRDefault="00C76302" w:rsidP="00C76302">
                      <w:pPr>
                        <w:jc w:val="both"/>
                        <w:rPr>
                          <w:rFonts w:ascii="Calibri" w:hAnsi="Calibri" w:cs="Calibri"/>
                          <w:b/>
                          <w:bCs/>
                          <w:sz w:val="20"/>
                          <w:szCs w:val="20"/>
                          <w:lang w:val="en-GB"/>
                        </w:rPr>
                      </w:pPr>
                      <w:r w:rsidRPr="00C76302">
                        <w:rPr>
                          <w:rFonts w:ascii="Calibri" w:hAnsi="Calibri" w:cs="Calibri"/>
                          <w:b/>
                          <w:bCs/>
                          <w:sz w:val="20"/>
                          <w:szCs w:val="20"/>
                          <w:lang w:val="en-GB"/>
                        </w:rPr>
                        <w:t>Ruling</w:t>
                      </w:r>
                    </w:p>
                    <w:p w14:paraId="4F2C21E4" w14:textId="496B2E25" w:rsidR="00C76302" w:rsidRDefault="00C76302" w:rsidP="00C76302">
                      <w:pPr>
                        <w:jc w:val="both"/>
                        <w:rPr>
                          <w:rFonts w:ascii="Calibri" w:hAnsi="Calibri" w:cs="Calibri"/>
                          <w:sz w:val="20"/>
                          <w:szCs w:val="20"/>
                          <w:lang w:val="en-GB"/>
                        </w:rPr>
                      </w:pPr>
                      <w:r>
                        <w:rPr>
                          <w:rFonts w:ascii="Calibri" w:hAnsi="Calibri" w:cs="Calibri"/>
                          <w:sz w:val="20"/>
                          <w:szCs w:val="20"/>
                          <w:lang w:val="en-GB"/>
                        </w:rPr>
                        <w:t xml:space="preserve">the Court held that </w:t>
                      </w:r>
                      <w:r w:rsidRPr="00A1318C">
                        <w:rPr>
                          <w:rFonts w:ascii="Calibri" w:hAnsi="Calibri" w:cs="Calibri"/>
                          <w:b/>
                          <w:bCs/>
                          <w:sz w:val="20"/>
                          <w:szCs w:val="20"/>
                          <w:lang w:val="en-GB"/>
                        </w:rPr>
                        <w:t>the general and indiscriminate re</w:t>
                      </w:r>
                      <w:r w:rsidR="00A1318C" w:rsidRPr="00A1318C">
                        <w:rPr>
                          <w:rFonts w:ascii="Calibri" w:hAnsi="Calibri" w:cs="Calibri"/>
                          <w:b/>
                          <w:bCs/>
                          <w:sz w:val="20"/>
                          <w:szCs w:val="20"/>
                          <w:lang w:val="en-GB"/>
                        </w:rPr>
                        <w:t>tention of traffic and location data constitutes</w:t>
                      </w:r>
                      <w:r w:rsidR="00A1318C">
                        <w:rPr>
                          <w:rFonts w:ascii="Calibri" w:hAnsi="Calibri" w:cs="Calibri"/>
                          <w:sz w:val="20"/>
                          <w:szCs w:val="20"/>
                          <w:lang w:val="en-GB"/>
                        </w:rPr>
                        <w:t xml:space="preserve"> a </w:t>
                      </w:r>
                      <w:r w:rsidR="00A1318C">
                        <w:rPr>
                          <w:rFonts w:ascii="Calibri" w:hAnsi="Calibri" w:cs="Calibri"/>
                          <w:b/>
                          <w:bCs/>
                          <w:sz w:val="20"/>
                          <w:szCs w:val="20"/>
                          <w:lang w:val="en-GB"/>
                        </w:rPr>
                        <w:t xml:space="preserve">derogation </w:t>
                      </w:r>
                      <w:r w:rsidR="00A1318C">
                        <w:rPr>
                          <w:rFonts w:ascii="Calibri" w:hAnsi="Calibri" w:cs="Calibri"/>
                          <w:sz w:val="20"/>
                          <w:szCs w:val="20"/>
                          <w:lang w:val="en-GB"/>
                        </w:rPr>
                        <w:t xml:space="preserve">from Article 5(1) of Directive 2002/58/EC, which prohibits such data without user content as well as </w:t>
                      </w:r>
                      <w:r w:rsidR="00A1318C">
                        <w:rPr>
                          <w:rFonts w:ascii="Calibri" w:hAnsi="Calibri" w:cs="Calibri"/>
                          <w:b/>
                          <w:bCs/>
                          <w:sz w:val="20"/>
                          <w:szCs w:val="20"/>
                          <w:lang w:val="en-GB"/>
                        </w:rPr>
                        <w:t xml:space="preserve">an interference with fundamental rights </w:t>
                      </w:r>
                      <w:r w:rsidR="00A1318C">
                        <w:rPr>
                          <w:rFonts w:ascii="Calibri" w:hAnsi="Calibri" w:cs="Calibri"/>
                          <w:sz w:val="20"/>
                          <w:szCs w:val="20"/>
                          <w:lang w:val="en-GB"/>
                        </w:rPr>
                        <w:t xml:space="preserve">enshrined in Articles 7 and 8 of the Charter, regardless of whether the data are sensitive, whether individuals are inconvenienced or whether the retained data are ultimately used. </w:t>
                      </w:r>
                    </w:p>
                    <w:p w14:paraId="431B13C0" w14:textId="1E945F47" w:rsidR="00A1318C" w:rsidRDefault="00A1318C" w:rsidP="00C76302">
                      <w:pPr>
                        <w:jc w:val="both"/>
                        <w:rPr>
                          <w:rFonts w:ascii="Calibri" w:hAnsi="Calibri" w:cs="Calibri"/>
                          <w:sz w:val="20"/>
                          <w:szCs w:val="20"/>
                          <w:lang w:val="en-GB"/>
                        </w:rPr>
                      </w:pPr>
                      <w:r>
                        <w:rPr>
                          <w:rFonts w:ascii="Calibri" w:hAnsi="Calibri" w:cs="Calibri"/>
                          <w:sz w:val="20"/>
                          <w:szCs w:val="20"/>
                          <w:lang w:val="en-GB"/>
                        </w:rPr>
                        <w:t>Moreover, the Court held that Article 15(1) read in conjunction with the Charter</w:t>
                      </w:r>
                      <w:r w:rsidRPr="00D5433E">
                        <w:rPr>
                          <w:rFonts w:ascii="Calibri" w:hAnsi="Calibri" w:cs="Calibri"/>
                          <w:b/>
                          <w:bCs/>
                          <w:sz w:val="20"/>
                          <w:szCs w:val="20"/>
                          <w:lang w:val="en-GB"/>
                        </w:rPr>
                        <w:t xml:space="preserve"> precludes national m</w:t>
                      </w:r>
                      <w:r w:rsidR="00D5433E" w:rsidRPr="00D5433E">
                        <w:rPr>
                          <w:rFonts w:ascii="Calibri" w:hAnsi="Calibri" w:cs="Calibri"/>
                          <w:b/>
                          <w:bCs/>
                          <w:sz w:val="20"/>
                          <w:szCs w:val="20"/>
                          <w:lang w:val="en-GB"/>
                        </w:rPr>
                        <w:t>easures mandating such retention on a preventive basis, even for purposes like combating serious crimes or preventing public security threats.</w:t>
                      </w:r>
                      <w:r w:rsidR="00D5433E">
                        <w:rPr>
                          <w:rFonts w:ascii="Calibri" w:hAnsi="Calibri" w:cs="Calibri"/>
                          <w:sz w:val="20"/>
                          <w:szCs w:val="20"/>
                          <w:lang w:val="en-GB"/>
                        </w:rPr>
                        <w:t xml:space="preserve"> </w:t>
                      </w:r>
                    </w:p>
                    <w:p w14:paraId="23E723BE" w14:textId="48C8CD66" w:rsidR="00D5433E" w:rsidRPr="00C76302" w:rsidRDefault="00D5433E" w:rsidP="00C76302">
                      <w:pPr>
                        <w:jc w:val="both"/>
                        <w:rPr>
                          <w:rFonts w:ascii="Calibri" w:hAnsi="Calibri" w:cs="Calibri"/>
                          <w:sz w:val="20"/>
                          <w:szCs w:val="20"/>
                          <w:lang w:val="en-GB"/>
                        </w:rPr>
                      </w:pPr>
                      <w:r>
                        <w:rPr>
                          <w:rFonts w:ascii="Calibri" w:hAnsi="Calibri" w:cs="Calibri"/>
                          <w:sz w:val="20"/>
                          <w:szCs w:val="20"/>
                          <w:lang w:val="en-GB"/>
                        </w:rPr>
                        <w:t xml:space="preserve">Finally, national laws must respect the principle of proportionality, ensuring any interference with fundamental rights is strictly necessary and limited to what is essential to achieve legitimate objectives. </w:t>
                      </w:r>
                    </w:p>
                    <w:p w14:paraId="4651B7C8" w14:textId="77777777" w:rsidR="00C76302" w:rsidRPr="00C76302" w:rsidRDefault="00C76302" w:rsidP="00B86E26">
                      <w:pPr>
                        <w:jc w:val="both"/>
                        <w:rPr>
                          <w:rFonts w:ascii="Calibri" w:hAnsi="Calibri" w:cs="Calibri"/>
                          <w:sz w:val="20"/>
                          <w:szCs w:val="20"/>
                          <w:lang w:val="en-GB"/>
                        </w:rPr>
                      </w:pPr>
                    </w:p>
                  </w:txbxContent>
                </v:textbox>
                <w10:wrap type="square" anchorx="margin"/>
              </v:shape>
            </w:pict>
          </mc:Fallback>
        </mc:AlternateContent>
      </w:r>
    </w:p>
    <w:p w14:paraId="4F2B2894" w14:textId="5D8F5883" w:rsidR="00304898" w:rsidRPr="008F2F61" w:rsidRDefault="00A744F3" w:rsidP="00545344">
      <w:pPr>
        <w:jc w:val="both"/>
        <w:rPr>
          <w:rFonts w:ascii="Calibri Light" w:hAnsi="Calibri Light" w:cs="Calibri Light"/>
          <w:b/>
          <w:bCs/>
          <w:sz w:val="24"/>
          <w:szCs w:val="24"/>
          <w:lang w:val="en-US"/>
        </w:rPr>
      </w:pPr>
      <w:r w:rsidRPr="008F2F61">
        <w:rPr>
          <w:rFonts w:ascii="Calibri Light" w:hAnsi="Calibri Light" w:cs="Calibri Light"/>
          <w:b/>
          <w:bCs/>
          <w:sz w:val="24"/>
          <w:szCs w:val="24"/>
          <w:lang w:val="en-US"/>
        </w:rPr>
        <w:lastRenderedPageBreak/>
        <w:t>S</w:t>
      </w:r>
      <w:r w:rsidR="008F2F61">
        <w:rPr>
          <w:rFonts w:ascii="Calibri Light" w:hAnsi="Calibri Light" w:cs="Calibri Light"/>
          <w:b/>
          <w:bCs/>
          <w:sz w:val="24"/>
          <w:szCs w:val="24"/>
          <w:lang w:val="en-US"/>
        </w:rPr>
        <w:t>olution</w:t>
      </w:r>
    </w:p>
    <w:p w14:paraId="411C8BFC" w14:textId="1464BC13" w:rsidR="00531C69" w:rsidRPr="008F2F61" w:rsidRDefault="00531C69" w:rsidP="00531C69">
      <w:pPr>
        <w:jc w:val="both"/>
        <w:rPr>
          <w:rFonts w:ascii="Calibri Light" w:hAnsi="Calibri Light" w:cs="Calibri Light"/>
          <w:b/>
          <w:bCs/>
          <w:sz w:val="24"/>
          <w:szCs w:val="24"/>
          <w:lang w:val="en-US"/>
        </w:rPr>
      </w:pPr>
      <w:r w:rsidRPr="008F2F61">
        <w:rPr>
          <w:rFonts w:ascii="Calibri Light" w:hAnsi="Calibri Light" w:cs="Calibri Light"/>
          <w:b/>
          <w:bCs/>
          <w:sz w:val="24"/>
          <w:szCs w:val="24"/>
          <w:lang w:val="en-US"/>
        </w:rPr>
        <w:t xml:space="preserve">Violation of Articles 7 and 8 of the EChFR </w:t>
      </w:r>
    </w:p>
    <w:p w14:paraId="138CD77A" w14:textId="42712535" w:rsidR="00531C69" w:rsidRPr="008F2F61" w:rsidRDefault="00531C69" w:rsidP="00531C69">
      <w:pPr>
        <w:jc w:val="both"/>
        <w:rPr>
          <w:rFonts w:ascii="Calibri Light" w:hAnsi="Calibri Light" w:cs="Calibri Light"/>
          <w:sz w:val="24"/>
          <w:szCs w:val="24"/>
          <w:lang w:val="en-GB"/>
        </w:rPr>
      </w:pPr>
      <w:r w:rsidRPr="008F2F61">
        <w:rPr>
          <w:rFonts w:ascii="Calibri Light" w:hAnsi="Calibri Light" w:cs="Calibri Light"/>
          <w:sz w:val="24"/>
          <w:szCs w:val="24"/>
          <w:lang w:val="en-GB"/>
        </w:rPr>
        <w:t xml:space="preserve">The seizure and retention of Marcus’s location and telephone records interfere with his right to privacy (Art 7). These actions are subject to strict conditions of necessity and proportionality under EU law. As established </w:t>
      </w:r>
      <w:r w:rsidRPr="008F2F61">
        <w:rPr>
          <w:rFonts w:ascii="Calibri Light" w:hAnsi="Calibri Light" w:cs="Calibri Light"/>
          <w:b/>
          <w:bCs/>
          <w:sz w:val="24"/>
          <w:szCs w:val="24"/>
          <w:lang w:val="en-GB"/>
        </w:rPr>
        <w:t xml:space="preserve">in </w:t>
      </w:r>
      <w:proofErr w:type="spellStart"/>
      <w:r w:rsidRPr="008F2F61">
        <w:rPr>
          <w:rFonts w:ascii="Calibri Light" w:hAnsi="Calibri Light" w:cs="Calibri Light"/>
          <w:b/>
          <w:bCs/>
          <w:sz w:val="24"/>
          <w:szCs w:val="24"/>
          <w:lang w:val="en-GB"/>
        </w:rPr>
        <w:t>Bundesrepublik</w:t>
      </w:r>
      <w:proofErr w:type="spellEnd"/>
      <w:r w:rsidRPr="008F2F61">
        <w:rPr>
          <w:rFonts w:ascii="Calibri Light" w:hAnsi="Calibri Light" w:cs="Calibri Light"/>
          <w:b/>
          <w:bCs/>
          <w:sz w:val="24"/>
          <w:szCs w:val="24"/>
          <w:lang w:val="en-GB"/>
        </w:rPr>
        <w:t xml:space="preserve"> Deutschland v </w:t>
      </w:r>
      <w:proofErr w:type="spellStart"/>
      <w:r w:rsidRPr="008F2F61">
        <w:rPr>
          <w:rFonts w:ascii="Calibri Light" w:hAnsi="Calibri Light" w:cs="Calibri Light"/>
          <w:b/>
          <w:bCs/>
          <w:sz w:val="24"/>
          <w:szCs w:val="24"/>
          <w:lang w:val="en-GB"/>
        </w:rPr>
        <w:t>SpaceNet</w:t>
      </w:r>
      <w:proofErr w:type="spellEnd"/>
      <w:r w:rsidRPr="008F2F61">
        <w:rPr>
          <w:rFonts w:ascii="Calibri Light" w:hAnsi="Calibri Light" w:cs="Calibri Light"/>
          <w:b/>
          <w:bCs/>
          <w:sz w:val="24"/>
          <w:szCs w:val="24"/>
          <w:lang w:val="en-GB"/>
        </w:rPr>
        <w:t xml:space="preserve"> AG (C-793/19</w:t>
      </w:r>
      <w:r w:rsidRPr="008F2F61">
        <w:rPr>
          <w:rFonts w:ascii="Calibri Light" w:hAnsi="Calibri Light" w:cs="Calibri Light"/>
          <w:sz w:val="24"/>
          <w:szCs w:val="24"/>
          <w:lang w:val="en-GB"/>
        </w:rPr>
        <w:t>), such measures must address a genuine and sufficiently serious threat to public security, which is absent her</w:t>
      </w:r>
      <w:r w:rsidR="00F221D5" w:rsidRPr="008F2F61">
        <w:rPr>
          <w:rFonts w:ascii="Calibri Light" w:hAnsi="Calibri Light" w:cs="Calibri Light"/>
          <w:sz w:val="24"/>
          <w:szCs w:val="24"/>
          <w:lang w:val="en-GB"/>
        </w:rPr>
        <w:t>e</w:t>
      </w:r>
      <w:r w:rsidRPr="008F2F61">
        <w:rPr>
          <w:rFonts w:ascii="Calibri Light" w:hAnsi="Calibri Light" w:cs="Calibri Light"/>
          <w:sz w:val="24"/>
          <w:szCs w:val="24"/>
          <w:lang w:val="en-GB"/>
        </w:rPr>
        <w:t xml:space="preserve"> </w:t>
      </w:r>
      <w:r w:rsidRPr="008F2F61">
        <w:rPr>
          <w:rFonts w:ascii="Calibri Light" w:hAnsi="Calibri Light" w:cs="Calibri Light"/>
          <w:i/>
          <w:iCs/>
          <w:sz w:val="24"/>
          <w:szCs w:val="24"/>
          <w:lang w:val="en-GB"/>
        </w:rPr>
        <w:t>[This can be further discussed by the trainee].</w:t>
      </w:r>
      <w:r w:rsidRPr="008F2F61">
        <w:rPr>
          <w:rFonts w:ascii="Calibri Light" w:hAnsi="Calibri Light" w:cs="Calibri Light"/>
          <w:sz w:val="24"/>
          <w:szCs w:val="24"/>
          <w:lang w:val="en-GB"/>
        </w:rPr>
        <w:t xml:space="preserve"> </w:t>
      </w:r>
    </w:p>
    <w:p w14:paraId="3FAA378B" w14:textId="26B5B915" w:rsidR="00531C69" w:rsidRPr="008F2F61" w:rsidRDefault="00531C69" w:rsidP="00545344">
      <w:pPr>
        <w:jc w:val="both"/>
        <w:rPr>
          <w:rFonts w:ascii="Calibri Light" w:hAnsi="Calibri Light" w:cs="Calibri Light"/>
          <w:sz w:val="24"/>
          <w:szCs w:val="24"/>
          <w:lang w:val="en-GB"/>
        </w:rPr>
      </w:pPr>
      <w:r w:rsidRPr="008F2F61">
        <w:rPr>
          <w:rFonts w:ascii="Calibri Light" w:hAnsi="Calibri Light" w:cs="Calibri Light"/>
          <w:sz w:val="24"/>
          <w:szCs w:val="24"/>
          <w:lang w:val="en-GB"/>
        </w:rPr>
        <w:t xml:space="preserve">The retention and use of Marcus’s phone records also violates his right to protection of personal data (Art 8). Indeed, under </w:t>
      </w:r>
      <w:r w:rsidRPr="008F2F61">
        <w:rPr>
          <w:rFonts w:ascii="Calibri Light" w:hAnsi="Calibri Light" w:cs="Calibri Light"/>
          <w:b/>
          <w:bCs/>
          <w:sz w:val="24"/>
          <w:szCs w:val="24"/>
          <w:lang w:val="en-GB"/>
        </w:rPr>
        <w:t>Directive 2002/58/EC</w:t>
      </w:r>
      <w:r w:rsidRPr="008F2F61">
        <w:rPr>
          <w:rFonts w:ascii="Calibri Light" w:hAnsi="Calibri Light" w:cs="Calibri Light"/>
          <w:sz w:val="24"/>
          <w:szCs w:val="24"/>
          <w:lang w:val="en-GB"/>
        </w:rPr>
        <w:t xml:space="preserve">, specifically Article 15(1), restrictions on privacy and data protection must align with general EU law principles, including </w:t>
      </w:r>
      <w:r w:rsidRPr="008F2F61">
        <w:rPr>
          <w:rFonts w:ascii="Calibri Light" w:hAnsi="Calibri Light" w:cs="Calibri Light"/>
          <w:b/>
          <w:bCs/>
          <w:sz w:val="24"/>
          <w:szCs w:val="24"/>
          <w:lang w:val="en-GB"/>
        </w:rPr>
        <w:t>necessity</w:t>
      </w:r>
      <w:r w:rsidRPr="008F2F61">
        <w:rPr>
          <w:rFonts w:ascii="Calibri Light" w:hAnsi="Calibri Light" w:cs="Calibri Light"/>
          <w:sz w:val="24"/>
          <w:szCs w:val="24"/>
          <w:lang w:val="en-GB"/>
        </w:rPr>
        <w:t xml:space="preserve"> and </w:t>
      </w:r>
      <w:r w:rsidRPr="008F2F61">
        <w:rPr>
          <w:rFonts w:ascii="Calibri Light" w:hAnsi="Calibri Light" w:cs="Calibri Light"/>
          <w:b/>
          <w:bCs/>
          <w:sz w:val="24"/>
          <w:szCs w:val="24"/>
          <w:lang w:val="en-GB"/>
        </w:rPr>
        <w:t>proportionality</w:t>
      </w:r>
      <w:r w:rsidRPr="008F2F61">
        <w:rPr>
          <w:rFonts w:ascii="Calibri Light" w:hAnsi="Calibri Light" w:cs="Calibri Light"/>
          <w:sz w:val="24"/>
          <w:szCs w:val="24"/>
          <w:lang w:val="en-GB"/>
        </w:rPr>
        <w:t>.</w:t>
      </w:r>
      <w:r w:rsidRPr="008F2F61">
        <w:rPr>
          <w:rFonts w:ascii="Calibri Light" w:hAnsi="Calibri Light" w:cs="Calibri Light"/>
          <w:lang w:val="en-GB"/>
        </w:rPr>
        <w:t xml:space="preserve"> </w:t>
      </w:r>
      <w:r w:rsidRPr="008F2F61">
        <w:rPr>
          <w:rFonts w:ascii="Calibri Light" w:hAnsi="Calibri Light" w:cs="Calibri Light"/>
          <w:sz w:val="24"/>
          <w:szCs w:val="24"/>
          <w:lang w:val="en-GB"/>
        </w:rPr>
        <w:t>The lack of clear justification for retaining Marcus’s data, and the failure to disclose the data’s relevance, contravenes these requirements.</w:t>
      </w:r>
    </w:p>
    <w:p w14:paraId="45C0A2B6" w14:textId="4E1BA4E3" w:rsidR="00304898" w:rsidRPr="008005FC" w:rsidRDefault="00531C69" w:rsidP="00304898">
      <w:pPr>
        <w:rPr>
          <w:rFonts w:ascii="Times New Roman" w:hAnsi="Times New Roman" w:cs="Times New Roman"/>
          <w:sz w:val="24"/>
          <w:szCs w:val="24"/>
          <w:lang w:val="en-US"/>
        </w:rPr>
      </w:pPr>
      <w:r w:rsidRPr="008F2F61">
        <w:rPr>
          <w:rFonts w:ascii="Calibri Light" w:hAnsi="Calibri Light" w:cs="Calibri Light"/>
          <w:sz w:val="24"/>
          <w:szCs w:val="24"/>
          <w:lang w:val="en-US"/>
        </w:rPr>
        <w:t>The seiz</w:t>
      </w:r>
      <w:r w:rsidR="00304898" w:rsidRPr="008F2F61">
        <w:rPr>
          <w:rFonts w:ascii="Calibri Light" w:hAnsi="Calibri Light" w:cs="Calibri Light"/>
          <w:sz w:val="24"/>
          <w:szCs w:val="24"/>
          <w:lang w:val="en-US"/>
        </w:rPr>
        <w:t xml:space="preserve">ure </w:t>
      </w:r>
      <w:r w:rsidRPr="008F2F61">
        <w:rPr>
          <w:rFonts w:ascii="Calibri Light" w:hAnsi="Calibri Light" w:cs="Calibri Light"/>
          <w:sz w:val="24"/>
          <w:szCs w:val="24"/>
          <w:lang w:val="en-US"/>
        </w:rPr>
        <w:t xml:space="preserve">and retention </w:t>
      </w:r>
      <w:r w:rsidR="00304898" w:rsidRPr="008F2F61">
        <w:rPr>
          <w:rFonts w:ascii="Calibri Light" w:hAnsi="Calibri Light" w:cs="Calibri Light"/>
          <w:sz w:val="24"/>
          <w:szCs w:val="24"/>
          <w:lang w:val="en-US"/>
        </w:rPr>
        <w:t>measures taken against Marcus are disproportionate</w:t>
      </w:r>
      <w:r w:rsidRPr="008F2F61">
        <w:rPr>
          <w:rFonts w:ascii="Calibri Light" w:hAnsi="Calibri Light" w:cs="Calibri Light"/>
          <w:sz w:val="24"/>
          <w:szCs w:val="24"/>
          <w:lang w:val="en-US"/>
        </w:rPr>
        <w:t xml:space="preserve"> under EU law</w:t>
      </w:r>
      <w:r>
        <w:rPr>
          <w:rFonts w:ascii="Times New Roman" w:hAnsi="Times New Roman" w:cs="Times New Roman"/>
          <w:sz w:val="24"/>
          <w:szCs w:val="24"/>
          <w:lang w:val="en-US"/>
        </w:rPr>
        <w:t xml:space="preserve">. </w:t>
      </w:r>
    </w:p>
    <w:p w14:paraId="47D336B1" w14:textId="3A5167F2" w:rsidR="00304898" w:rsidRPr="008F2F61" w:rsidRDefault="0081277C" w:rsidP="0081277C">
      <w:pPr>
        <w:spacing w:after="120"/>
        <w:jc w:val="both"/>
        <w:rPr>
          <w:rFonts w:ascii="Calibri Light" w:hAnsi="Calibri Light" w:cs="Calibri Light"/>
          <w:b/>
          <w:bCs/>
          <w:color w:val="215E99" w:themeColor="text2" w:themeTint="BF"/>
          <w:sz w:val="24"/>
          <w:szCs w:val="24"/>
          <w:u w:val="single"/>
          <w:lang w:val="en-US"/>
        </w:rPr>
      </w:pPr>
      <w:r w:rsidRPr="008F2F61">
        <w:rPr>
          <w:rFonts w:ascii="Calibri Light" w:hAnsi="Calibri Light" w:cs="Calibri Light"/>
          <w:b/>
          <w:bCs/>
          <w:color w:val="215E99" w:themeColor="text2" w:themeTint="BF"/>
          <w:sz w:val="24"/>
          <w:szCs w:val="24"/>
          <w:u w:val="single"/>
          <w:lang w:val="en-US"/>
        </w:rPr>
        <w:t>Issue No 3: The withdrawal of G and N’s passports by the P</w:t>
      </w:r>
      <w:r w:rsidR="00304898" w:rsidRPr="008F2F61">
        <w:rPr>
          <w:rFonts w:ascii="Calibri Light" w:hAnsi="Calibri Light" w:cs="Calibri Light"/>
          <w:b/>
          <w:bCs/>
          <w:color w:val="215E99" w:themeColor="text2" w:themeTint="BF"/>
          <w:sz w:val="24"/>
          <w:szCs w:val="24"/>
          <w:u w:val="single"/>
          <w:lang w:val="en-US"/>
        </w:rPr>
        <w:t xml:space="preserve">ublic Prosecutor  </w:t>
      </w:r>
    </w:p>
    <w:p w14:paraId="6F677055" w14:textId="74197BE2" w:rsidR="00304898" w:rsidRPr="008F2F61" w:rsidRDefault="00545344" w:rsidP="00545344">
      <w:pPr>
        <w:jc w:val="both"/>
        <w:rPr>
          <w:rFonts w:ascii="Calibri Light" w:hAnsi="Calibri Light" w:cs="Calibri Light"/>
          <w:b/>
          <w:bCs/>
          <w:sz w:val="24"/>
          <w:szCs w:val="24"/>
          <w:lang w:val="en-US"/>
        </w:rPr>
      </w:pPr>
      <w:r w:rsidRPr="008F2F61">
        <w:rPr>
          <w:rFonts w:ascii="Calibri Light" w:hAnsi="Calibri Light" w:cs="Calibri Light"/>
          <w:b/>
          <w:bCs/>
          <w:sz w:val="24"/>
          <w:szCs w:val="24"/>
          <w:lang w:val="en-US"/>
        </w:rPr>
        <w:t xml:space="preserve">Relevant </w:t>
      </w:r>
      <w:r w:rsidR="00304898" w:rsidRPr="008F2F61">
        <w:rPr>
          <w:rFonts w:ascii="Calibri Light" w:hAnsi="Calibri Light" w:cs="Calibri Light"/>
          <w:b/>
          <w:bCs/>
          <w:sz w:val="24"/>
          <w:szCs w:val="24"/>
          <w:lang w:val="en-US"/>
        </w:rPr>
        <w:t xml:space="preserve">facts </w:t>
      </w:r>
    </w:p>
    <w:p w14:paraId="515C8C83" w14:textId="77777777" w:rsidR="00883D04" w:rsidRPr="008F2F61" w:rsidRDefault="00304898" w:rsidP="00545344">
      <w:pPr>
        <w:pStyle w:val="Paragraphedeliste"/>
        <w:numPr>
          <w:ilvl w:val="0"/>
          <w:numId w:val="20"/>
        </w:numPr>
        <w:jc w:val="both"/>
        <w:rPr>
          <w:rFonts w:ascii="Calibri Light" w:hAnsi="Calibri Light" w:cs="Calibri Light"/>
          <w:sz w:val="24"/>
          <w:szCs w:val="24"/>
          <w:lang w:val="en-US"/>
        </w:rPr>
      </w:pPr>
      <w:proofErr w:type="gramStart"/>
      <w:r w:rsidRPr="008F2F61">
        <w:rPr>
          <w:rFonts w:ascii="Calibri Light" w:hAnsi="Calibri Light" w:cs="Calibri Light"/>
          <w:sz w:val="24"/>
          <w:szCs w:val="24"/>
          <w:lang w:val="en-US"/>
        </w:rPr>
        <w:t>In the course of</w:t>
      </w:r>
      <w:proofErr w:type="gramEnd"/>
      <w:r w:rsidRPr="008F2F61">
        <w:rPr>
          <w:rFonts w:ascii="Calibri Light" w:hAnsi="Calibri Light" w:cs="Calibri Light"/>
          <w:sz w:val="24"/>
          <w:szCs w:val="24"/>
          <w:lang w:val="en-US"/>
        </w:rPr>
        <w:t xml:space="preserve"> these proceedings, the Public Prosecutor </w:t>
      </w:r>
      <w:r w:rsidR="00883D04" w:rsidRPr="008F2F61">
        <w:rPr>
          <w:rFonts w:ascii="Calibri Light" w:hAnsi="Calibri Light" w:cs="Calibri Light"/>
          <w:sz w:val="24"/>
          <w:szCs w:val="24"/>
          <w:lang w:val="en-US"/>
        </w:rPr>
        <w:t>examined</w:t>
      </w:r>
      <w:r w:rsidRPr="008F2F61">
        <w:rPr>
          <w:rFonts w:ascii="Calibri Light" w:hAnsi="Calibri Light" w:cs="Calibri Light"/>
          <w:sz w:val="24"/>
          <w:szCs w:val="24"/>
          <w:lang w:val="en-US"/>
        </w:rPr>
        <w:t xml:space="preserve"> the civil status of Mrs. LITEL's </w:t>
      </w:r>
      <w:r w:rsidR="00A744F3" w:rsidRPr="008F2F61">
        <w:rPr>
          <w:rFonts w:ascii="Calibri Light" w:hAnsi="Calibri Light" w:cs="Calibri Light"/>
          <w:sz w:val="24"/>
          <w:szCs w:val="24"/>
          <w:lang w:val="en-US"/>
        </w:rPr>
        <w:t>daughters</w:t>
      </w:r>
      <w:r w:rsidR="00883D04" w:rsidRPr="008F2F61">
        <w:rPr>
          <w:rFonts w:ascii="Calibri Light" w:hAnsi="Calibri Light" w:cs="Calibri Light"/>
          <w:sz w:val="24"/>
          <w:szCs w:val="24"/>
          <w:lang w:val="en-US"/>
        </w:rPr>
        <w:t xml:space="preserve">. </w:t>
      </w:r>
    </w:p>
    <w:p w14:paraId="2E6CDCE8" w14:textId="77777777" w:rsidR="00883D04" w:rsidRPr="008F2F61" w:rsidRDefault="00883D04" w:rsidP="00545344">
      <w:pPr>
        <w:pStyle w:val="Paragraphedeliste"/>
        <w:numPr>
          <w:ilvl w:val="0"/>
          <w:numId w:val="20"/>
        </w:numPr>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It was discovered that the daughters were </w:t>
      </w:r>
      <w:r w:rsidR="00304898" w:rsidRPr="008F2F61">
        <w:rPr>
          <w:rFonts w:ascii="Calibri Light" w:hAnsi="Calibri Light" w:cs="Calibri Light"/>
          <w:sz w:val="24"/>
          <w:szCs w:val="24"/>
          <w:lang w:val="en-US"/>
        </w:rPr>
        <w:t xml:space="preserve">born in Spain </w:t>
      </w:r>
      <w:r w:rsidRPr="008F2F61">
        <w:rPr>
          <w:rFonts w:ascii="Calibri Light" w:hAnsi="Calibri Light" w:cs="Calibri Light"/>
          <w:sz w:val="24"/>
          <w:szCs w:val="24"/>
          <w:lang w:val="en-US"/>
        </w:rPr>
        <w:t>through</w:t>
      </w:r>
      <w:r w:rsidR="00304898" w:rsidRPr="008F2F61">
        <w:rPr>
          <w:rFonts w:ascii="Calibri Light" w:hAnsi="Calibri Light" w:cs="Calibri Light"/>
          <w:sz w:val="24"/>
          <w:szCs w:val="24"/>
          <w:lang w:val="en-US"/>
        </w:rPr>
        <w:t xml:space="preserve"> medically assisted procreation (MAP)</w:t>
      </w:r>
      <w:r w:rsidRPr="008F2F61">
        <w:rPr>
          <w:rFonts w:ascii="Calibri Light" w:hAnsi="Calibri Light" w:cs="Calibri Light"/>
          <w:sz w:val="24"/>
          <w:szCs w:val="24"/>
          <w:lang w:val="en-US"/>
        </w:rPr>
        <w:t xml:space="preserve">. </w:t>
      </w:r>
    </w:p>
    <w:p w14:paraId="5CF032C6" w14:textId="77777777" w:rsidR="00883D04" w:rsidRPr="008F2F61" w:rsidRDefault="00883D04" w:rsidP="00545344">
      <w:pPr>
        <w:pStyle w:val="Paragraphedeliste"/>
        <w:numPr>
          <w:ilvl w:val="0"/>
          <w:numId w:val="20"/>
        </w:numPr>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Their birth certificate from Girona </w:t>
      </w:r>
      <w:proofErr w:type="gramStart"/>
      <w:r w:rsidRPr="008F2F61">
        <w:rPr>
          <w:rFonts w:ascii="Calibri Light" w:hAnsi="Calibri Light" w:cs="Calibri Light"/>
          <w:sz w:val="24"/>
          <w:szCs w:val="24"/>
          <w:lang w:val="en-US"/>
        </w:rPr>
        <w:t>list</w:t>
      </w:r>
      <w:proofErr w:type="gramEnd"/>
      <w:r w:rsidRPr="008F2F61">
        <w:rPr>
          <w:rFonts w:ascii="Calibri Light" w:hAnsi="Calibri Light" w:cs="Calibri Light"/>
          <w:sz w:val="24"/>
          <w:szCs w:val="24"/>
          <w:lang w:val="en-US"/>
        </w:rPr>
        <w:t xml:space="preserve"> their parents as: </w:t>
      </w:r>
      <w:proofErr w:type="spellStart"/>
      <w:r w:rsidRPr="008F2F61">
        <w:rPr>
          <w:rFonts w:ascii="Calibri Light" w:hAnsi="Calibri Light" w:cs="Calibri Light"/>
          <w:sz w:val="24"/>
          <w:szCs w:val="24"/>
          <w:lang w:val="en-US"/>
        </w:rPr>
        <w:t>Mrs</w:t>
      </w:r>
      <w:proofErr w:type="spellEnd"/>
      <w:r w:rsidRPr="008F2F61">
        <w:rPr>
          <w:rFonts w:ascii="Calibri Light" w:hAnsi="Calibri Light" w:cs="Calibri Light"/>
          <w:sz w:val="24"/>
          <w:szCs w:val="24"/>
          <w:lang w:val="en-US"/>
        </w:rPr>
        <w:t xml:space="preserve"> Caterina LITEL and </w:t>
      </w:r>
      <w:proofErr w:type="spellStart"/>
      <w:r w:rsidRPr="008F2F61">
        <w:rPr>
          <w:rFonts w:ascii="Calibri Light" w:hAnsi="Calibri Light" w:cs="Calibri Light"/>
          <w:sz w:val="24"/>
          <w:szCs w:val="24"/>
          <w:lang w:val="en-US"/>
        </w:rPr>
        <w:t>Mrs</w:t>
      </w:r>
      <w:proofErr w:type="spellEnd"/>
      <w:r w:rsidRPr="008F2F61">
        <w:rPr>
          <w:rFonts w:ascii="Calibri Light" w:hAnsi="Calibri Light" w:cs="Calibri Light"/>
          <w:sz w:val="24"/>
          <w:szCs w:val="24"/>
          <w:lang w:val="en-US"/>
        </w:rPr>
        <w:t xml:space="preserve"> Veronica LITEL (Marcus’s sister). </w:t>
      </w:r>
    </w:p>
    <w:p w14:paraId="6E4D60A4" w14:textId="77FC48EA" w:rsidR="00304898" w:rsidRPr="008F2F61" w:rsidRDefault="00304898" w:rsidP="00545344">
      <w:pPr>
        <w:pStyle w:val="Paragraphedeliste"/>
        <w:numPr>
          <w:ilvl w:val="0"/>
          <w:numId w:val="20"/>
        </w:numPr>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Caterina had married Marcus out of desperation, </w:t>
      </w:r>
      <w:r w:rsidR="00883D04" w:rsidRPr="008F2F61">
        <w:rPr>
          <w:rFonts w:ascii="Calibri Light" w:hAnsi="Calibri Light" w:cs="Calibri Light"/>
          <w:sz w:val="24"/>
          <w:szCs w:val="24"/>
          <w:lang w:val="en-US"/>
        </w:rPr>
        <w:t xml:space="preserve">despite being in love with Veronica because same-sex relationships in Caterina’s native village in Cameroon are criminally prosecuted. </w:t>
      </w:r>
    </w:p>
    <w:p w14:paraId="298165D8" w14:textId="73133FEC" w:rsidR="00304898" w:rsidRPr="008F2F61" w:rsidRDefault="00883D04" w:rsidP="00304898">
      <w:pPr>
        <w:pStyle w:val="Paragraphedeliste"/>
        <w:numPr>
          <w:ilvl w:val="0"/>
          <w:numId w:val="20"/>
        </w:numPr>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Following these findings, the Public Prosecutor </w:t>
      </w:r>
      <w:bookmarkStart w:id="5" w:name="_Hlk168658071"/>
      <w:r w:rsidR="00304898" w:rsidRPr="008F2F61">
        <w:rPr>
          <w:rFonts w:ascii="Calibri Light" w:hAnsi="Calibri Light" w:cs="Calibri Light"/>
          <w:sz w:val="24"/>
          <w:szCs w:val="24"/>
          <w:lang w:val="en-US"/>
        </w:rPr>
        <w:t xml:space="preserve">withdrew G and N's passports </w:t>
      </w:r>
      <w:bookmarkEnd w:id="5"/>
      <w:r w:rsidR="00304898" w:rsidRPr="008F2F61">
        <w:rPr>
          <w:rFonts w:ascii="Calibri Light" w:hAnsi="Calibri Light" w:cs="Calibri Light"/>
          <w:sz w:val="24"/>
          <w:szCs w:val="24"/>
          <w:lang w:val="en-US"/>
        </w:rPr>
        <w:t>and identity cards, preventing them from traveling within the European Union.</w:t>
      </w:r>
    </w:p>
    <w:p w14:paraId="642CE975" w14:textId="3BAF2037" w:rsidR="00304898" w:rsidRPr="008F2F61" w:rsidRDefault="00304898" w:rsidP="00883D04">
      <w:pPr>
        <w:rPr>
          <w:rFonts w:ascii="Calibri Light" w:hAnsi="Calibri Light" w:cs="Calibri Light"/>
          <w:b/>
          <w:bCs/>
          <w:color w:val="000000"/>
          <w:sz w:val="24"/>
          <w:szCs w:val="24"/>
          <w:lang w:val="en-US"/>
        </w:rPr>
      </w:pPr>
      <w:r w:rsidRPr="008F2F61">
        <w:rPr>
          <w:rFonts w:ascii="Calibri Light" w:hAnsi="Calibri Light" w:cs="Calibri Light"/>
          <w:b/>
          <w:bCs/>
          <w:color w:val="000000"/>
          <w:sz w:val="24"/>
          <w:szCs w:val="24"/>
          <w:lang w:val="en-US"/>
        </w:rPr>
        <w:t xml:space="preserve">Applicable </w:t>
      </w:r>
      <w:r w:rsidR="00A744F3" w:rsidRPr="008F2F61">
        <w:rPr>
          <w:rFonts w:ascii="Calibri Light" w:hAnsi="Calibri Light" w:cs="Calibri Light"/>
          <w:b/>
          <w:bCs/>
          <w:color w:val="000000"/>
          <w:sz w:val="24"/>
          <w:szCs w:val="24"/>
          <w:lang w:val="en-US"/>
        </w:rPr>
        <w:t>provisions</w:t>
      </w:r>
    </w:p>
    <w:p w14:paraId="2A050D1D" w14:textId="6603E1C4" w:rsidR="00304898" w:rsidRPr="008F2F61" w:rsidRDefault="00304898" w:rsidP="00C268F7">
      <w:pPr>
        <w:pStyle w:val="Paragraphedeliste"/>
        <w:numPr>
          <w:ilvl w:val="0"/>
          <w:numId w:val="22"/>
        </w:numPr>
        <w:rPr>
          <w:rFonts w:ascii="Calibri Light" w:hAnsi="Calibri Light" w:cs="Calibri Light"/>
          <w:sz w:val="24"/>
          <w:szCs w:val="24"/>
          <w:lang w:val="en-US"/>
        </w:rPr>
      </w:pPr>
      <w:r w:rsidRPr="008F2F61">
        <w:rPr>
          <w:rFonts w:ascii="Calibri Light" w:hAnsi="Calibri Light" w:cs="Calibri Light"/>
          <w:sz w:val="24"/>
          <w:szCs w:val="24"/>
          <w:lang w:val="en-US"/>
        </w:rPr>
        <w:t>Articles 7, 8, 9, 24</w:t>
      </w:r>
      <w:r w:rsidR="00A744F3" w:rsidRPr="008F2F61">
        <w:rPr>
          <w:rFonts w:ascii="Calibri Light" w:hAnsi="Calibri Light" w:cs="Calibri Light"/>
          <w:sz w:val="24"/>
          <w:szCs w:val="24"/>
          <w:lang w:val="en-US"/>
        </w:rPr>
        <w:t xml:space="preserve"> and </w:t>
      </w:r>
      <w:r w:rsidRPr="008F2F61">
        <w:rPr>
          <w:rFonts w:ascii="Calibri Light" w:hAnsi="Calibri Light" w:cs="Calibri Light"/>
          <w:sz w:val="24"/>
          <w:szCs w:val="24"/>
          <w:lang w:val="en-US"/>
        </w:rPr>
        <w:t xml:space="preserve">45 of the </w:t>
      </w:r>
      <w:r w:rsidR="00A744F3" w:rsidRPr="008F2F61">
        <w:rPr>
          <w:rFonts w:ascii="Calibri Light" w:hAnsi="Calibri Light" w:cs="Calibri Light"/>
          <w:sz w:val="24"/>
          <w:szCs w:val="24"/>
          <w:lang w:val="en-US"/>
        </w:rPr>
        <w:t>EUChFR</w:t>
      </w:r>
    </w:p>
    <w:p w14:paraId="1ED4E2AF" w14:textId="7042B31B" w:rsidR="00304898" w:rsidRPr="008F2F61" w:rsidRDefault="00304898" w:rsidP="00C268F7">
      <w:pPr>
        <w:pStyle w:val="Paragraphedeliste"/>
        <w:numPr>
          <w:ilvl w:val="0"/>
          <w:numId w:val="22"/>
        </w:numPr>
        <w:jc w:val="both"/>
        <w:rPr>
          <w:rFonts w:ascii="Calibri Light" w:hAnsi="Calibri Light" w:cs="Calibri Light"/>
          <w:sz w:val="24"/>
          <w:szCs w:val="24"/>
          <w:lang w:val="en-US"/>
        </w:rPr>
      </w:pPr>
      <w:r w:rsidRPr="008F2F61">
        <w:rPr>
          <w:rFonts w:ascii="Calibri Light" w:hAnsi="Calibri Light" w:cs="Calibri Light"/>
          <w:sz w:val="24"/>
          <w:szCs w:val="24"/>
          <w:lang w:val="en-US"/>
        </w:rPr>
        <w:t>Article 20 TFEU</w:t>
      </w:r>
      <w:r w:rsidR="00C268F7" w:rsidRPr="008F2F61">
        <w:rPr>
          <w:rFonts w:ascii="Calibri Light" w:hAnsi="Calibri Light" w:cs="Calibri Light"/>
          <w:sz w:val="24"/>
          <w:szCs w:val="24"/>
          <w:lang w:val="en-US"/>
        </w:rPr>
        <w:t xml:space="preserve">: </w:t>
      </w:r>
    </w:p>
    <w:p w14:paraId="6809228C" w14:textId="51503A62" w:rsidR="00304898" w:rsidRPr="008F2F61" w:rsidRDefault="00304898" w:rsidP="00A744F3">
      <w:pPr>
        <w:ind w:left="708"/>
        <w:jc w:val="both"/>
        <w:rPr>
          <w:rFonts w:ascii="Calibri Light" w:hAnsi="Calibri Light" w:cs="Calibri Light"/>
          <w:i/>
          <w:iCs/>
          <w:sz w:val="24"/>
          <w:szCs w:val="24"/>
          <w:lang w:val="en-US"/>
        </w:rPr>
      </w:pPr>
      <w:r w:rsidRPr="008F2F61">
        <w:rPr>
          <w:rFonts w:ascii="Calibri Light" w:hAnsi="Calibri Light" w:cs="Calibri Light"/>
          <w:i/>
          <w:iCs/>
          <w:sz w:val="24"/>
          <w:szCs w:val="24"/>
          <w:lang w:val="en-US"/>
        </w:rPr>
        <w:t>1.</w:t>
      </w:r>
      <w:r w:rsidR="00A744F3" w:rsidRPr="008F2F61">
        <w:rPr>
          <w:rFonts w:ascii="Calibri Light" w:hAnsi="Calibri Light" w:cs="Calibri Light"/>
          <w:i/>
          <w:iCs/>
          <w:sz w:val="24"/>
          <w:szCs w:val="24"/>
          <w:lang w:val="en-US"/>
        </w:rPr>
        <w:t xml:space="preserve"> </w:t>
      </w:r>
      <w:r w:rsidRPr="008F2F61">
        <w:rPr>
          <w:rFonts w:ascii="Calibri Light" w:hAnsi="Calibri Light" w:cs="Calibri Light"/>
          <w:i/>
          <w:iCs/>
          <w:sz w:val="24"/>
          <w:szCs w:val="24"/>
          <w:lang w:val="en-US"/>
        </w:rPr>
        <w:t>Citizenship of the Union is hereby established. Every person holding the nationality of a Member State shall be a citizen of the Union. Citizenship of the Union shall be additional to and not replace national citizenship.</w:t>
      </w:r>
    </w:p>
    <w:p w14:paraId="417F3FEF" w14:textId="0C95A7E4" w:rsidR="00304898" w:rsidRPr="008F2F61" w:rsidRDefault="00304898" w:rsidP="00A744F3">
      <w:pPr>
        <w:ind w:left="708"/>
        <w:jc w:val="both"/>
        <w:rPr>
          <w:rFonts w:ascii="Calibri Light" w:hAnsi="Calibri Light" w:cs="Calibri Light"/>
          <w:i/>
          <w:iCs/>
          <w:sz w:val="24"/>
          <w:szCs w:val="24"/>
          <w:lang w:val="en-US"/>
        </w:rPr>
      </w:pPr>
      <w:r w:rsidRPr="008F2F61">
        <w:rPr>
          <w:rFonts w:ascii="Calibri Light" w:hAnsi="Calibri Light" w:cs="Calibri Light"/>
          <w:i/>
          <w:iCs/>
          <w:sz w:val="24"/>
          <w:szCs w:val="24"/>
          <w:lang w:val="en-US"/>
        </w:rPr>
        <w:t>2.</w:t>
      </w:r>
      <w:r w:rsidR="00A744F3" w:rsidRPr="008F2F61">
        <w:rPr>
          <w:rFonts w:ascii="Calibri Light" w:hAnsi="Calibri Light" w:cs="Calibri Light"/>
          <w:i/>
          <w:iCs/>
          <w:sz w:val="24"/>
          <w:szCs w:val="24"/>
          <w:lang w:val="en-US"/>
        </w:rPr>
        <w:t xml:space="preserve"> </w:t>
      </w:r>
      <w:r w:rsidRPr="008F2F61">
        <w:rPr>
          <w:rFonts w:ascii="Calibri Light" w:hAnsi="Calibri Light" w:cs="Calibri Light"/>
          <w:i/>
          <w:iCs/>
          <w:sz w:val="24"/>
          <w:szCs w:val="24"/>
          <w:lang w:val="en-US"/>
        </w:rPr>
        <w:t>Citizens of the Union shall enjoy the rights and be subject to the duties provided for in the Treaties. They shall have, inter alia:</w:t>
      </w:r>
    </w:p>
    <w:p w14:paraId="49C47CF4" w14:textId="27A096E0" w:rsidR="00304898" w:rsidRPr="008F2F61" w:rsidRDefault="00304898" w:rsidP="00A744F3">
      <w:pPr>
        <w:ind w:left="708"/>
        <w:jc w:val="both"/>
        <w:rPr>
          <w:rFonts w:ascii="Calibri Light" w:hAnsi="Calibri Light" w:cs="Calibri Light"/>
          <w:i/>
          <w:iCs/>
          <w:sz w:val="24"/>
          <w:szCs w:val="24"/>
          <w:vertAlign w:val="subscript"/>
          <w:lang w:val="en-US"/>
        </w:rPr>
      </w:pPr>
      <w:r w:rsidRPr="008F2F61">
        <w:rPr>
          <w:rFonts w:ascii="Calibri Light" w:hAnsi="Calibri Light" w:cs="Calibri Light"/>
          <w:i/>
          <w:iCs/>
          <w:sz w:val="24"/>
          <w:szCs w:val="24"/>
          <w:lang w:val="en-US"/>
        </w:rPr>
        <w:t>(a)</w:t>
      </w:r>
      <w:r w:rsidR="00A744F3" w:rsidRPr="008F2F61">
        <w:rPr>
          <w:rFonts w:ascii="Calibri Light" w:hAnsi="Calibri Light" w:cs="Calibri Light"/>
          <w:i/>
          <w:iCs/>
          <w:sz w:val="24"/>
          <w:szCs w:val="24"/>
          <w:lang w:val="en-US"/>
        </w:rPr>
        <w:t xml:space="preserve"> </w:t>
      </w:r>
      <w:r w:rsidRPr="008F2F61">
        <w:rPr>
          <w:rFonts w:ascii="Calibri Light" w:hAnsi="Calibri Light" w:cs="Calibri Light"/>
          <w:i/>
          <w:iCs/>
          <w:sz w:val="24"/>
          <w:szCs w:val="24"/>
          <w:lang w:val="en-US"/>
        </w:rPr>
        <w:t>the right to move and reside freely within the territory of the Member States;</w:t>
      </w:r>
      <w:r w:rsidR="00A744F3" w:rsidRPr="008F2F61">
        <w:rPr>
          <w:rFonts w:ascii="Calibri Light" w:hAnsi="Calibri Light" w:cs="Calibri Light"/>
          <w:i/>
          <w:iCs/>
          <w:sz w:val="24"/>
          <w:szCs w:val="24"/>
          <w:lang w:val="en-US"/>
        </w:rPr>
        <w:t xml:space="preserve"> […]</w:t>
      </w:r>
    </w:p>
    <w:p w14:paraId="11FA8146" w14:textId="230791BE" w:rsidR="00304898" w:rsidRPr="008F2F61" w:rsidRDefault="00304898" w:rsidP="00C268F7">
      <w:pPr>
        <w:pStyle w:val="Paragraphedeliste"/>
        <w:numPr>
          <w:ilvl w:val="0"/>
          <w:numId w:val="23"/>
        </w:numPr>
        <w:jc w:val="both"/>
        <w:rPr>
          <w:rFonts w:ascii="Calibri Light" w:hAnsi="Calibri Light" w:cs="Calibri Light"/>
          <w:sz w:val="24"/>
          <w:szCs w:val="24"/>
          <w:lang w:val="en-US"/>
        </w:rPr>
      </w:pPr>
      <w:r w:rsidRPr="008F2F61">
        <w:rPr>
          <w:rFonts w:ascii="Calibri Light" w:hAnsi="Calibri Light" w:cs="Calibri Light"/>
          <w:sz w:val="24"/>
          <w:szCs w:val="24"/>
          <w:lang w:val="en-US"/>
        </w:rPr>
        <w:t>Article 21(1) TFEU</w:t>
      </w:r>
      <w:r w:rsidR="00C268F7" w:rsidRPr="008F2F61">
        <w:rPr>
          <w:rFonts w:ascii="Calibri Light" w:hAnsi="Calibri Light" w:cs="Calibri Light"/>
          <w:sz w:val="24"/>
          <w:szCs w:val="24"/>
          <w:lang w:val="en-US"/>
        </w:rPr>
        <w:t xml:space="preserve">: </w:t>
      </w:r>
    </w:p>
    <w:p w14:paraId="523E0BBB" w14:textId="5D89F295" w:rsidR="00304898" w:rsidRPr="008F2F61" w:rsidRDefault="00883D04" w:rsidP="00A744F3">
      <w:pPr>
        <w:ind w:left="708"/>
        <w:jc w:val="both"/>
        <w:rPr>
          <w:rFonts w:ascii="Calibri Light" w:hAnsi="Calibri Light" w:cs="Calibri Light"/>
          <w:sz w:val="24"/>
          <w:szCs w:val="24"/>
          <w:lang w:val="en-US"/>
        </w:rPr>
      </w:pPr>
      <w:r w:rsidRPr="008F2F61">
        <w:rPr>
          <w:rFonts w:ascii="Calibri Light" w:hAnsi="Calibri Light" w:cs="Calibri Light"/>
          <w:sz w:val="24"/>
          <w:szCs w:val="24"/>
          <w:lang w:val="en-US"/>
        </w:rPr>
        <w:lastRenderedPageBreak/>
        <w:t>“</w:t>
      </w:r>
      <w:r w:rsidR="00304898" w:rsidRPr="008F2F61">
        <w:rPr>
          <w:rFonts w:ascii="Calibri Light" w:hAnsi="Calibri Light" w:cs="Calibri Light"/>
          <w:i/>
          <w:iCs/>
          <w:sz w:val="24"/>
          <w:szCs w:val="24"/>
          <w:lang w:val="en-US"/>
        </w:rPr>
        <w:t>Every citizen of the Union shall have the right to move and reside freely within the territory of the Member States, subject to the limitations and conditions laid down in the Treaties and by the measures adopted to give them effect.</w:t>
      </w:r>
      <w:r w:rsidRPr="008F2F61">
        <w:rPr>
          <w:rFonts w:ascii="Calibri Light" w:hAnsi="Calibri Light" w:cs="Calibri Light"/>
          <w:i/>
          <w:iCs/>
          <w:sz w:val="24"/>
          <w:szCs w:val="24"/>
          <w:lang w:val="en-US"/>
        </w:rPr>
        <w:t>”</w:t>
      </w:r>
    </w:p>
    <w:p w14:paraId="22EFC134" w14:textId="5D3717B3" w:rsidR="00304898" w:rsidRPr="008F2F61" w:rsidRDefault="00304898" w:rsidP="00C268F7">
      <w:pPr>
        <w:pStyle w:val="Paragraphedeliste"/>
        <w:numPr>
          <w:ilvl w:val="0"/>
          <w:numId w:val="23"/>
        </w:numPr>
        <w:jc w:val="both"/>
        <w:rPr>
          <w:rFonts w:ascii="Calibri Light" w:hAnsi="Calibri Light" w:cs="Calibri Light"/>
          <w:sz w:val="24"/>
          <w:szCs w:val="24"/>
          <w:lang w:val="en-US"/>
        </w:rPr>
      </w:pPr>
      <w:r w:rsidRPr="008F2F61">
        <w:rPr>
          <w:rFonts w:ascii="Calibri Light" w:hAnsi="Calibri Light" w:cs="Calibri Light"/>
          <w:sz w:val="24"/>
          <w:szCs w:val="24"/>
          <w:lang w:val="en-US"/>
        </w:rPr>
        <w:t>Directive 2004/38/EC of the European Parliament and of the Council of 29</w:t>
      </w:r>
      <w:r w:rsidR="00A744F3"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April 2004 on the right of citizens of the Union and their family members to move and reside freely within the territory of the Member States amending Regulation (EEC) No</w:t>
      </w:r>
      <w:r w:rsidR="00A744F3"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1612/68 and repealing Directives 64/221/EEC, 68/360/EEC, 72/194/EEC, 73/148/EEC, 75/34/EEC, 75/35/EEC, 90/364/EEC, 90/365/EEC and 93/96/EEC (OJ 2004 L</w:t>
      </w:r>
      <w:r w:rsidR="00A744F3"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158, p.</w:t>
      </w:r>
      <w:r w:rsidR="00A744F3"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77, and corrigendum OJ 2004 L</w:t>
      </w:r>
      <w:r w:rsidR="00A744F3"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229, p.</w:t>
      </w:r>
      <w:r w:rsidR="00A744F3"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 xml:space="preserve">35) </w:t>
      </w:r>
    </w:p>
    <w:p w14:paraId="62D3AB40" w14:textId="09AD708B" w:rsidR="00304898" w:rsidRPr="008F2F61" w:rsidRDefault="00304898" w:rsidP="00C268F7">
      <w:pPr>
        <w:pStyle w:val="Paragraphedeliste"/>
        <w:rPr>
          <w:rFonts w:ascii="Calibri Light" w:hAnsi="Calibri Light" w:cs="Calibri Light"/>
          <w:sz w:val="24"/>
          <w:szCs w:val="24"/>
          <w:lang w:val="en-US"/>
        </w:rPr>
      </w:pPr>
      <w:r w:rsidRPr="008F2F61">
        <w:rPr>
          <w:rFonts w:ascii="Calibri Light" w:hAnsi="Calibri Light" w:cs="Calibri Light"/>
          <w:sz w:val="24"/>
          <w:szCs w:val="24"/>
          <w:lang w:val="en-US"/>
        </w:rPr>
        <w:t>Article</w:t>
      </w:r>
      <w:r w:rsidR="00A744F3" w:rsidRPr="008F2F61">
        <w:rPr>
          <w:rFonts w:ascii="Calibri Light" w:hAnsi="Calibri Light" w:cs="Calibri Light"/>
          <w:sz w:val="24"/>
          <w:szCs w:val="24"/>
          <w:lang w:val="en-US"/>
        </w:rPr>
        <w:t xml:space="preserve"> </w:t>
      </w:r>
      <w:r w:rsidRPr="008F2F61">
        <w:rPr>
          <w:rFonts w:ascii="Calibri Light" w:hAnsi="Calibri Light" w:cs="Calibri Light"/>
          <w:sz w:val="24"/>
          <w:szCs w:val="24"/>
          <w:lang w:val="en-US"/>
        </w:rPr>
        <w:t xml:space="preserve">4, entitled </w:t>
      </w:r>
      <w:r w:rsidR="00883D04" w:rsidRPr="008F2F61">
        <w:rPr>
          <w:rFonts w:ascii="Calibri Light" w:hAnsi="Calibri Light" w:cs="Calibri Light"/>
          <w:sz w:val="24"/>
          <w:szCs w:val="24"/>
          <w:lang w:val="en-US"/>
        </w:rPr>
        <w:t>“</w:t>
      </w:r>
      <w:r w:rsidRPr="008F2F61">
        <w:rPr>
          <w:rFonts w:ascii="Calibri Light" w:hAnsi="Calibri Light" w:cs="Calibri Light"/>
          <w:sz w:val="24"/>
          <w:szCs w:val="24"/>
          <w:lang w:val="en-US"/>
        </w:rPr>
        <w:t>Right of exit</w:t>
      </w:r>
      <w:r w:rsidR="00883D04" w:rsidRPr="008F2F61">
        <w:rPr>
          <w:rFonts w:ascii="Calibri Light" w:hAnsi="Calibri Light" w:cs="Calibri Light"/>
          <w:sz w:val="24"/>
          <w:szCs w:val="24"/>
          <w:lang w:val="en-US"/>
        </w:rPr>
        <w:t>”</w:t>
      </w:r>
      <w:r w:rsidR="00C268F7" w:rsidRPr="008F2F61">
        <w:rPr>
          <w:rFonts w:ascii="Calibri Light" w:hAnsi="Calibri Light" w:cs="Calibri Light"/>
          <w:sz w:val="24"/>
          <w:szCs w:val="24"/>
          <w:lang w:val="en-US"/>
        </w:rPr>
        <w:t xml:space="preserve">: </w:t>
      </w:r>
    </w:p>
    <w:p w14:paraId="6D5D9B67" w14:textId="1CBBCBAA" w:rsidR="00304898" w:rsidRPr="008F2F61" w:rsidRDefault="00304898" w:rsidP="00A744F3">
      <w:pPr>
        <w:ind w:left="708"/>
        <w:jc w:val="both"/>
        <w:rPr>
          <w:rFonts w:ascii="Calibri Light" w:hAnsi="Calibri Light" w:cs="Calibri Light"/>
          <w:i/>
          <w:iCs/>
          <w:sz w:val="24"/>
          <w:szCs w:val="24"/>
          <w:lang w:val="en-US"/>
        </w:rPr>
      </w:pPr>
      <w:r w:rsidRPr="008F2F61">
        <w:rPr>
          <w:rFonts w:ascii="Calibri Light" w:hAnsi="Calibri Light" w:cs="Calibri Light"/>
          <w:i/>
          <w:iCs/>
          <w:sz w:val="24"/>
          <w:szCs w:val="24"/>
          <w:lang w:val="en-US"/>
        </w:rPr>
        <w:t>1.</w:t>
      </w:r>
      <w:r w:rsidR="00A744F3" w:rsidRPr="008F2F61">
        <w:rPr>
          <w:rFonts w:ascii="Calibri Light" w:hAnsi="Calibri Light" w:cs="Calibri Light"/>
          <w:i/>
          <w:iCs/>
          <w:sz w:val="24"/>
          <w:szCs w:val="24"/>
          <w:lang w:val="en-US"/>
        </w:rPr>
        <w:t xml:space="preserve"> </w:t>
      </w:r>
      <w:r w:rsidRPr="008F2F61">
        <w:rPr>
          <w:rFonts w:ascii="Calibri Light" w:hAnsi="Calibri Light" w:cs="Calibri Light"/>
          <w:i/>
          <w:iCs/>
          <w:sz w:val="24"/>
          <w:szCs w:val="24"/>
          <w:lang w:val="en-US"/>
        </w:rPr>
        <w:t>Without prejudice to the provisions on travel documents applicable to national border controls, all Union citizens with a valid identity card or passport and their family members who are not nationals of a Member State and who hold a valid passport shall have the right to leave the territory of a Member State to travel to another Member State.</w:t>
      </w:r>
      <w:r w:rsidR="00A744F3" w:rsidRPr="008F2F61">
        <w:rPr>
          <w:rFonts w:ascii="Calibri Light" w:hAnsi="Calibri Light" w:cs="Calibri Light"/>
          <w:i/>
          <w:iCs/>
          <w:sz w:val="24"/>
          <w:szCs w:val="24"/>
          <w:lang w:val="en-US"/>
        </w:rPr>
        <w:t xml:space="preserve"> […]</w:t>
      </w:r>
    </w:p>
    <w:p w14:paraId="3B1FA080" w14:textId="2910B9FC" w:rsidR="00304898" w:rsidRPr="008F2F61" w:rsidRDefault="00304898" w:rsidP="00A744F3">
      <w:pPr>
        <w:ind w:left="708"/>
        <w:jc w:val="both"/>
        <w:rPr>
          <w:rFonts w:ascii="Calibri Light" w:hAnsi="Calibri Light" w:cs="Calibri Light"/>
          <w:i/>
          <w:iCs/>
          <w:sz w:val="24"/>
          <w:szCs w:val="24"/>
          <w:lang w:val="en-US"/>
        </w:rPr>
      </w:pPr>
      <w:r w:rsidRPr="008F2F61">
        <w:rPr>
          <w:rFonts w:ascii="Calibri Light" w:hAnsi="Calibri Light" w:cs="Calibri Light"/>
          <w:i/>
          <w:iCs/>
          <w:sz w:val="24"/>
          <w:szCs w:val="24"/>
          <w:lang w:val="en-US"/>
        </w:rPr>
        <w:t>4.</w:t>
      </w:r>
      <w:r w:rsidR="00A744F3" w:rsidRPr="008F2F61">
        <w:rPr>
          <w:rFonts w:ascii="Calibri Light" w:hAnsi="Calibri Light" w:cs="Calibri Light"/>
          <w:i/>
          <w:iCs/>
          <w:sz w:val="24"/>
          <w:szCs w:val="24"/>
          <w:lang w:val="en-US"/>
        </w:rPr>
        <w:t xml:space="preserve"> </w:t>
      </w:r>
      <w:r w:rsidRPr="008F2F61">
        <w:rPr>
          <w:rFonts w:ascii="Calibri Light" w:hAnsi="Calibri Light" w:cs="Calibri Light"/>
          <w:i/>
          <w:iCs/>
          <w:sz w:val="24"/>
          <w:szCs w:val="24"/>
          <w:lang w:val="en-US"/>
        </w:rPr>
        <w:t>The passport shall be valid at least for all Member States and for countries through which the holder must pass when travelling between Member States. Where the law of a Member State does not provide for identity cards to be issued, the period of validity of any passport on being issued or renewed shall be not less than five years.</w:t>
      </w:r>
    </w:p>
    <w:p w14:paraId="475D1F7F" w14:textId="77777777" w:rsidR="00304898" w:rsidRPr="008005FC" w:rsidRDefault="00304898" w:rsidP="00304898">
      <w:pPr>
        <w:rPr>
          <w:rFonts w:ascii="Times New Roman" w:hAnsi="Times New Roman" w:cs="Times New Roman"/>
          <w:sz w:val="24"/>
          <w:szCs w:val="24"/>
          <w:lang w:val="en-US"/>
        </w:rPr>
      </w:pPr>
    </w:p>
    <w:p w14:paraId="5A8E3289" w14:textId="242CA9BB" w:rsidR="00304898" w:rsidRPr="008F2F61" w:rsidRDefault="00883D04" w:rsidP="00883D04">
      <w:pPr>
        <w:rPr>
          <w:rFonts w:ascii="Calibri Light" w:hAnsi="Calibri Light" w:cs="Calibri Light"/>
          <w:b/>
          <w:bCs/>
          <w:sz w:val="24"/>
          <w:szCs w:val="24"/>
          <w:lang w:val="en-US"/>
        </w:rPr>
      </w:pPr>
      <w:r w:rsidRPr="008F2F61">
        <w:rPr>
          <w:rFonts w:ascii="Calibri Light" w:hAnsi="Calibri Light" w:cs="Calibri Light"/>
          <w:b/>
          <w:bCs/>
          <w:sz w:val="24"/>
          <w:szCs w:val="24"/>
          <w:lang w:val="en-US"/>
        </w:rPr>
        <w:t xml:space="preserve">Module </w:t>
      </w:r>
      <w:r w:rsidR="00304898" w:rsidRPr="008F2F61">
        <w:rPr>
          <w:rFonts w:ascii="Calibri Light" w:hAnsi="Calibri Light" w:cs="Calibri Light"/>
          <w:b/>
          <w:bCs/>
          <w:sz w:val="24"/>
          <w:szCs w:val="24"/>
          <w:lang w:val="en-US"/>
        </w:rPr>
        <w:t>Materials</w:t>
      </w:r>
    </w:p>
    <w:p w14:paraId="1C35A516" w14:textId="3EED4BBE" w:rsidR="00304898" w:rsidRPr="008F2F61" w:rsidRDefault="00883D04" w:rsidP="00C268F7">
      <w:pPr>
        <w:pStyle w:val="Paragraphedeliste"/>
        <w:numPr>
          <w:ilvl w:val="0"/>
          <w:numId w:val="23"/>
        </w:numPr>
        <w:rPr>
          <w:rFonts w:ascii="Calibri Light" w:hAnsi="Calibri Light" w:cs="Calibri Light"/>
          <w:color w:val="000000"/>
          <w:sz w:val="24"/>
          <w:szCs w:val="24"/>
          <w:lang w:val="en-US"/>
        </w:rPr>
      </w:pPr>
      <w:r w:rsidRPr="008F2F61">
        <w:rPr>
          <w:rFonts w:ascii="Calibri Light" w:hAnsi="Calibri Light" w:cs="Calibri Light"/>
          <w:sz w:val="24"/>
          <w:szCs w:val="24"/>
          <w:lang w:val="en-US"/>
        </w:rPr>
        <w:t>Summary sheets A</w:t>
      </w:r>
      <w:r w:rsidR="00304898" w:rsidRPr="008F2F61">
        <w:rPr>
          <w:rFonts w:ascii="Calibri Light" w:hAnsi="Calibri Light" w:cs="Calibri Light"/>
          <w:sz w:val="24"/>
          <w:szCs w:val="24"/>
          <w:lang w:val="en-US"/>
        </w:rPr>
        <w:t xml:space="preserve">rticle 7 and 8 </w:t>
      </w:r>
      <w:r w:rsidR="00A744F3" w:rsidRPr="008F2F61">
        <w:rPr>
          <w:rFonts w:ascii="Calibri Light" w:hAnsi="Calibri Light" w:cs="Calibri Light"/>
          <w:sz w:val="24"/>
          <w:szCs w:val="24"/>
          <w:lang w:val="en-US"/>
        </w:rPr>
        <w:t>EChFR</w:t>
      </w:r>
    </w:p>
    <w:p w14:paraId="6DC81020" w14:textId="69315D44" w:rsidR="00C268F7" w:rsidRPr="008F2F61" w:rsidRDefault="00C268F7" w:rsidP="00304898">
      <w:pPr>
        <w:rPr>
          <w:rFonts w:ascii="Calibri Light" w:hAnsi="Calibri Light" w:cs="Calibri Light"/>
          <w:b/>
          <w:bCs/>
          <w:color w:val="000000"/>
          <w:sz w:val="24"/>
          <w:szCs w:val="24"/>
          <w:lang w:val="en-US"/>
        </w:rPr>
      </w:pPr>
      <w:r w:rsidRPr="008F2F61">
        <w:rPr>
          <w:rFonts w:ascii="Calibri Light" w:hAnsi="Calibri Light" w:cs="Calibri Light"/>
          <w:b/>
          <w:bCs/>
          <w:noProof/>
          <w:color w:val="000000"/>
          <w:sz w:val="24"/>
          <w:szCs w:val="24"/>
          <w:lang w:val="en-US"/>
        </w:rPr>
        <w:lastRenderedPageBreak/>
        <mc:AlternateContent>
          <mc:Choice Requires="wps">
            <w:drawing>
              <wp:anchor distT="45720" distB="45720" distL="114300" distR="114300" simplePos="0" relativeHeight="251669504" behindDoc="0" locked="0" layoutInCell="1" allowOverlap="1" wp14:anchorId="10CB91B7" wp14:editId="26142B0F">
                <wp:simplePos x="0" y="0"/>
                <wp:positionH relativeFrom="margin">
                  <wp:align>right</wp:align>
                </wp:positionH>
                <wp:positionV relativeFrom="paragraph">
                  <wp:posOffset>331470</wp:posOffset>
                </wp:positionV>
                <wp:extent cx="5734050" cy="6972300"/>
                <wp:effectExtent l="19050" t="19050" r="19050" b="19050"/>
                <wp:wrapSquare wrapText="bothSides"/>
                <wp:docPr id="22083288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6972300"/>
                        </a:xfrm>
                        <a:prstGeom prst="rect">
                          <a:avLst/>
                        </a:prstGeom>
                        <a:solidFill>
                          <a:schemeClr val="bg1"/>
                        </a:solidFill>
                        <a:ln w="28575">
                          <a:solidFill>
                            <a:srgbClr val="002060"/>
                          </a:solidFill>
                          <a:miter lim="800000"/>
                          <a:headEnd/>
                          <a:tailEnd/>
                        </a:ln>
                      </wps:spPr>
                      <wps:txbx>
                        <w:txbxContent>
                          <w:p w14:paraId="29D8E71E" w14:textId="45DB520C" w:rsidR="00C268F7" w:rsidRPr="000276AB" w:rsidRDefault="00C268F7" w:rsidP="00C268F7">
                            <w:pPr>
                              <w:jc w:val="right"/>
                              <w:rPr>
                                <w:rFonts w:ascii="Calibri" w:hAnsi="Calibri" w:cs="Calibri"/>
                                <w:b/>
                                <w:bCs/>
                                <w:sz w:val="20"/>
                                <w:szCs w:val="20"/>
                                <w:lang w:val="en-US"/>
                              </w:rPr>
                            </w:pPr>
                            <w:hyperlink r:id="rId20" w:history="1">
                              <w:r w:rsidRPr="000276AB">
                                <w:rPr>
                                  <w:rStyle w:val="Lienhypertexte"/>
                                  <w:rFonts w:ascii="Calibri" w:hAnsi="Calibri" w:cs="Calibri"/>
                                  <w:b/>
                                  <w:bCs/>
                                  <w:sz w:val="20"/>
                                  <w:szCs w:val="20"/>
                                  <w:lang w:val="en-US"/>
                                </w:rPr>
                                <w:t xml:space="preserve">CJUE Judgement,14 </w:t>
                              </w:r>
                              <w:r w:rsidR="000276AB" w:rsidRPr="000276AB">
                                <w:rPr>
                                  <w:rStyle w:val="Lienhypertexte"/>
                                  <w:rFonts w:ascii="Calibri" w:hAnsi="Calibri" w:cs="Calibri"/>
                                  <w:b/>
                                  <w:bCs/>
                                  <w:sz w:val="20"/>
                                  <w:szCs w:val="20"/>
                                  <w:lang w:val="en-US"/>
                                </w:rPr>
                                <w:t>December</w:t>
                              </w:r>
                              <w:r w:rsidRPr="000276AB">
                                <w:rPr>
                                  <w:rStyle w:val="Lienhypertexte"/>
                                  <w:rFonts w:ascii="Calibri" w:hAnsi="Calibri" w:cs="Calibri"/>
                                  <w:b/>
                                  <w:bCs/>
                                  <w:sz w:val="20"/>
                                  <w:szCs w:val="20"/>
                                  <w:lang w:val="en-US"/>
                                </w:rPr>
                                <w:t xml:space="preserve"> 2021, C</w:t>
                              </w:r>
                              <w:r w:rsidRPr="000276AB">
                                <w:rPr>
                                  <w:rStyle w:val="Lienhypertexte"/>
                                  <w:rFonts w:ascii="Calibri" w:hAnsi="Calibri" w:cs="Calibri"/>
                                  <w:b/>
                                  <w:bCs/>
                                  <w:sz w:val="20"/>
                                  <w:szCs w:val="20"/>
                                  <w:lang w:val="en-US"/>
                                </w:rPr>
                                <w:noBreakHyphen/>
                                <w:t xml:space="preserve">490/20, </w:t>
                              </w:r>
                              <w:r w:rsidRPr="000276AB">
                                <w:rPr>
                                  <w:rStyle w:val="Lienhypertexte"/>
                                  <w:rFonts w:ascii="Calibri" w:hAnsi="Calibri" w:cs="Calibri"/>
                                  <w:b/>
                                  <w:bCs/>
                                  <w:i/>
                                  <w:iCs/>
                                  <w:sz w:val="20"/>
                                  <w:szCs w:val="20"/>
                                  <w:lang w:val="en-US"/>
                                </w:rPr>
                                <w:t xml:space="preserve">V.М.А. c. </w:t>
                              </w:r>
                              <w:proofErr w:type="spellStart"/>
                              <w:r w:rsidRPr="000276AB">
                                <w:rPr>
                                  <w:rStyle w:val="Lienhypertexte"/>
                                  <w:rFonts w:ascii="Calibri" w:hAnsi="Calibri" w:cs="Calibri"/>
                                  <w:b/>
                                  <w:bCs/>
                                  <w:i/>
                                  <w:iCs/>
                                  <w:sz w:val="20"/>
                                  <w:szCs w:val="20"/>
                                  <w:lang w:val="en-US"/>
                                </w:rPr>
                                <w:t>Stolichna</w:t>
                              </w:r>
                              <w:proofErr w:type="spellEnd"/>
                              <w:r w:rsidRPr="000276AB">
                                <w:rPr>
                                  <w:rStyle w:val="Lienhypertexte"/>
                                  <w:rFonts w:ascii="Calibri" w:hAnsi="Calibri" w:cs="Calibri"/>
                                  <w:b/>
                                  <w:bCs/>
                                  <w:i/>
                                  <w:iCs/>
                                  <w:sz w:val="20"/>
                                  <w:szCs w:val="20"/>
                                  <w:lang w:val="en-US"/>
                                </w:rPr>
                                <w:t xml:space="preserve"> </w:t>
                              </w:r>
                              <w:proofErr w:type="spellStart"/>
                              <w:r w:rsidRPr="000276AB">
                                <w:rPr>
                                  <w:rStyle w:val="Lienhypertexte"/>
                                  <w:rFonts w:ascii="Calibri" w:hAnsi="Calibri" w:cs="Calibri"/>
                                  <w:b/>
                                  <w:bCs/>
                                  <w:i/>
                                  <w:iCs/>
                                  <w:sz w:val="20"/>
                                  <w:szCs w:val="20"/>
                                  <w:lang w:val="en-US"/>
                                </w:rPr>
                                <w:t>obshtina</w:t>
                              </w:r>
                              <w:proofErr w:type="spellEnd"/>
                              <w:r w:rsidRPr="000276AB">
                                <w:rPr>
                                  <w:rStyle w:val="Lienhypertexte"/>
                                  <w:rFonts w:ascii="Calibri" w:hAnsi="Calibri" w:cs="Calibri"/>
                                  <w:b/>
                                  <w:bCs/>
                                  <w:i/>
                                  <w:iCs/>
                                  <w:sz w:val="20"/>
                                  <w:szCs w:val="20"/>
                                  <w:lang w:val="en-US"/>
                                </w:rPr>
                                <w:t>, rayon «</w:t>
                              </w:r>
                              <w:proofErr w:type="spellStart"/>
                              <w:r w:rsidRPr="000276AB">
                                <w:rPr>
                                  <w:rStyle w:val="Lienhypertexte"/>
                                  <w:rFonts w:ascii="Calibri" w:hAnsi="Calibri" w:cs="Calibri"/>
                                  <w:b/>
                                  <w:bCs/>
                                  <w:i/>
                                  <w:iCs/>
                                  <w:sz w:val="20"/>
                                  <w:szCs w:val="20"/>
                                  <w:lang w:val="en-US"/>
                                </w:rPr>
                                <w:t>Pancharevo</w:t>
                              </w:r>
                              <w:proofErr w:type="spellEnd"/>
                              <w:r w:rsidRPr="000276AB">
                                <w:rPr>
                                  <w:rStyle w:val="Lienhypertexte"/>
                                  <w:rFonts w:ascii="Calibri" w:hAnsi="Calibri" w:cs="Calibri"/>
                                  <w:b/>
                                  <w:bCs/>
                                  <w:i/>
                                  <w:iCs/>
                                  <w:sz w:val="20"/>
                                  <w:szCs w:val="20"/>
                                  <w:lang w:val="en-US"/>
                                </w:rPr>
                                <w:t>»</w:t>
                              </w:r>
                            </w:hyperlink>
                          </w:p>
                          <w:p w14:paraId="4AC0F7BB" w14:textId="7295AF3F" w:rsidR="000276AB" w:rsidRPr="000276AB" w:rsidRDefault="000276AB" w:rsidP="004D0EF9">
                            <w:pPr>
                              <w:jc w:val="both"/>
                              <w:rPr>
                                <w:rFonts w:ascii="Calibri" w:hAnsi="Calibri" w:cs="Calibri"/>
                                <w:sz w:val="20"/>
                                <w:szCs w:val="20"/>
                                <w:lang w:val="en-US"/>
                              </w:rPr>
                            </w:pPr>
                            <w:r>
                              <w:rPr>
                                <w:rFonts w:ascii="Calibri" w:hAnsi="Calibri" w:cs="Calibri"/>
                                <w:sz w:val="20"/>
                                <w:szCs w:val="20"/>
                                <w:lang w:val="en-US"/>
                              </w:rPr>
                              <w:t>“</w:t>
                            </w:r>
                            <w:r w:rsidRPr="000276AB">
                              <w:rPr>
                                <w:rFonts w:ascii="Calibri" w:hAnsi="Calibri" w:cs="Calibri"/>
                                <w:sz w:val="20"/>
                                <w:szCs w:val="20"/>
                                <w:lang w:val="en-US"/>
                              </w:rPr>
                              <w:t xml:space="preserve">42. As is apparent from the Court’s case-law, </w:t>
                            </w:r>
                            <w:r w:rsidRPr="004D0EF9">
                              <w:rPr>
                                <w:rFonts w:ascii="Calibri" w:hAnsi="Calibri" w:cs="Calibri"/>
                                <w:b/>
                                <w:bCs/>
                                <w:sz w:val="20"/>
                                <w:szCs w:val="20"/>
                                <w:lang w:val="en-US"/>
                              </w:rPr>
                              <w:t>a national of a Member State who has exercised, in his or her capacity as a Union citizen, his or her freedom to move and reside within a Member State</w:t>
                            </w:r>
                            <w:r w:rsidRPr="000276AB">
                              <w:rPr>
                                <w:rFonts w:ascii="Calibri" w:hAnsi="Calibri" w:cs="Calibri"/>
                                <w:sz w:val="20"/>
                                <w:szCs w:val="20"/>
                                <w:lang w:val="en-US"/>
                              </w:rPr>
                              <w:t xml:space="preserve"> other than his or her Member State of origin, </w:t>
                            </w:r>
                            <w:r w:rsidRPr="004D0EF9">
                              <w:rPr>
                                <w:rFonts w:ascii="Calibri" w:hAnsi="Calibri" w:cs="Calibri"/>
                                <w:b/>
                                <w:bCs/>
                                <w:sz w:val="20"/>
                                <w:szCs w:val="20"/>
                                <w:lang w:val="en-US"/>
                              </w:rPr>
                              <w:t>may rely on the rights pertaining to Union citizenship, in particular the rights provided for in Article 21(1) TFEU, including, where appropriate, against his or her Member State of origin</w:t>
                            </w:r>
                            <w:r w:rsidRPr="000276AB">
                              <w:rPr>
                                <w:rFonts w:ascii="Calibri" w:hAnsi="Calibri" w:cs="Calibri"/>
                                <w:sz w:val="20"/>
                                <w:szCs w:val="20"/>
                                <w:lang w:val="en-US"/>
                              </w:rPr>
                              <w:t xml:space="preserve"> Union citizens who were born in the host Member State of their parents and who have never made use of their right to freedom of movement can also rely on that provision and the measures adopted to give it effect </w:t>
                            </w:r>
                          </w:p>
                          <w:p w14:paraId="78261F61" w14:textId="404C83EA" w:rsidR="00C268F7" w:rsidRDefault="000276AB" w:rsidP="004D0EF9">
                            <w:pPr>
                              <w:jc w:val="both"/>
                              <w:rPr>
                                <w:rFonts w:ascii="Calibri" w:hAnsi="Calibri" w:cs="Calibri"/>
                                <w:sz w:val="20"/>
                                <w:szCs w:val="20"/>
                                <w:lang w:val="en-US"/>
                              </w:rPr>
                            </w:pPr>
                            <w:r w:rsidRPr="000276AB">
                              <w:rPr>
                                <w:rFonts w:ascii="Calibri" w:hAnsi="Calibri" w:cs="Calibri"/>
                                <w:sz w:val="20"/>
                                <w:szCs w:val="20"/>
                                <w:lang w:val="en-US"/>
                              </w:rPr>
                              <w:t>43</w:t>
                            </w:r>
                            <w:r w:rsidRPr="004D0EF9">
                              <w:rPr>
                                <w:rFonts w:ascii="Calibri" w:hAnsi="Calibri" w:cs="Calibri"/>
                                <w:b/>
                                <w:bCs/>
                                <w:sz w:val="20"/>
                                <w:szCs w:val="20"/>
                                <w:lang w:val="en-US"/>
                              </w:rPr>
                              <w:t>. Under Article 21(1) TFEU, every citizen of the Union is to have the right to move and reside freely within the territory of the Member States,</w:t>
                            </w:r>
                            <w:r w:rsidRPr="000276AB">
                              <w:rPr>
                                <w:rFonts w:ascii="Calibri" w:hAnsi="Calibri" w:cs="Calibri"/>
                                <w:sz w:val="20"/>
                                <w:szCs w:val="20"/>
                                <w:lang w:val="en-US"/>
                              </w:rPr>
                              <w:t xml:space="preserve"> subject to the limitations and conditions laid down in the Treaties and by the measures adopted to give them effect. </w:t>
                            </w:r>
                            <w:proofErr w:type="gramStart"/>
                            <w:r w:rsidRPr="000276AB">
                              <w:rPr>
                                <w:rFonts w:ascii="Calibri" w:hAnsi="Calibri" w:cs="Calibri"/>
                                <w:sz w:val="20"/>
                                <w:szCs w:val="20"/>
                                <w:lang w:val="en-US"/>
                              </w:rPr>
                              <w:t>In order to</w:t>
                            </w:r>
                            <w:proofErr w:type="gramEnd"/>
                            <w:r w:rsidRPr="000276AB">
                              <w:rPr>
                                <w:rFonts w:ascii="Calibri" w:hAnsi="Calibri" w:cs="Calibri"/>
                                <w:sz w:val="20"/>
                                <w:szCs w:val="20"/>
                                <w:lang w:val="en-US"/>
                              </w:rPr>
                              <w:t xml:space="preserve"> enable their nationals to exercise that right, Article 4(3) of Directive 2004/38 requires Member States, acting in accordance with their laws, to issue to their own nationals an identity card or passport stating their nationality.”</w:t>
                            </w:r>
                          </w:p>
                          <w:p w14:paraId="6F37885E" w14:textId="00385958" w:rsid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 </w:t>
                            </w:r>
                          </w:p>
                          <w:p w14:paraId="5FDE41B8" w14:textId="77777777" w:rsidR="004D0EF9" w:rsidRP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“51. </w:t>
                            </w:r>
                            <w:r w:rsidRPr="004D0EF9">
                              <w:rPr>
                                <w:rFonts w:ascii="Calibri" w:hAnsi="Calibri" w:cs="Calibri"/>
                                <w:sz w:val="20"/>
                                <w:szCs w:val="20"/>
                                <w:lang w:val="en-US"/>
                              </w:rPr>
                              <w:t xml:space="preserve">Article 9 of the Charter provides that </w:t>
                            </w:r>
                            <w:r w:rsidRPr="004D0EF9">
                              <w:rPr>
                                <w:rFonts w:ascii="Calibri" w:hAnsi="Calibri" w:cs="Calibri"/>
                                <w:b/>
                                <w:bCs/>
                                <w:sz w:val="20"/>
                                <w:szCs w:val="20"/>
                                <w:lang w:val="en-US"/>
                              </w:rPr>
                              <w:t xml:space="preserve">the right to marry and the right to </w:t>
                            </w:r>
                            <w:proofErr w:type="gramStart"/>
                            <w:r w:rsidRPr="004D0EF9">
                              <w:rPr>
                                <w:rFonts w:ascii="Calibri" w:hAnsi="Calibri" w:cs="Calibri"/>
                                <w:b/>
                                <w:bCs/>
                                <w:sz w:val="20"/>
                                <w:szCs w:val="20"/>
                                <w:lang w:val="en-US"/>
                              </w:rPr>
                              <w:t>found</w:t>
                            </w:r>
                            <w:proofErr w:type="gramEnd"/>
                            <w:r w:rsidRPr="004D0EF9">
                              <w:rPr>
                                <w:rFonts w:ascii="Calibri" w:hAnsi="Calibri" w:cs="Calibri"/>
                                <w:b/>
                                <w:bCs/>
                                <w:sz w:val="20"/>
                                <w:szCs w:val="20"/>
                                <w:lang w:val="en-US"/>
                              </w:rPr>
                              <w:t xml:space="preserve"> a family are to be guaranteed in accordance with the national laws governing the exercise of these rights</w:t>
                            </w:r>
                            <w:r w:rsidRPr="004D0EF9">
                              <w:rPr>
                                <w:rFonts w:ascii="Calibri" w:hAnsi="Calibri" w:cs="Calibri"/>
                                <w:sz w:val="20"/>
                                <w:szCs w:val="20"/>
                                <w:lang w:val="en-US"/>
                              </w:rPr>
                              <w:t>.</w:t>
                            </w:r>
                          </w:p>
                          <w:p w14:paraId="75D17A1D" w14:textId="4C2C6237" w:rsid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52. </w:t>
                            </w:r>
                            <w:r w:rsidRPr="004D0EF9">
                              <w:rPr>
                                <w:rFonts w:ascii="Calibri" w:hAnsi="Calibri" w:cs="Calibri"/>
                                <w:sz w:val="20"/>
                                <w:szCs w:val="20"/>
                                <w:lang w:val="en-US"/>
                              </w:rPr>
                              <w:t xml:space="preserve">In that regard, as EU law currently stands, a person’s status, which is relevant to the rules on marriage and parentage, is a matter that falls within the competence of the Member States and EU law does not detract from that competence. </w:t>
                            </w:r>
                            <w:r w:rsidRPr="004D0EF9">
                              <w:rPr>
                                <w:rFonts w:ascii="Calibri" w:hAnsi="Calibri" w:cs="Calibri"/>
                                <w:b/>
                                <w:bCs/>
                                <w:sz w:val="20"/>
                                <w:szCs w:val="20"/>
                                <w:lang w:val="en-US"/>
                              </w:rPr>
                              <w:t xml:space="preserve">The Member States are thus free to decide </w:t>
                            </w:r>
                            <w:proofErr w:type="gramStart"/>
                            <w:r w:rsidRPr="004D0EF9">
                              <w:rPr>
                                <w:rFonts w:ascii="Calibri" w:hAnsi="Calibri" w:cs="Calibri"/>
                                <w:b/>
                                <w:bCs/>
                                <w:sz w:val="20"/>
                                <w:szCs w:val="20"/>
                                <w:lang w:val="en-US"/>
                              </w:rPr>
                              <w:t>whether or not</w:t>
                            </w:r>
                            <w:proofErr w:type="gramEnd"/>
                            <w:r w:rsidRPr="004D0EF9">
                              <w:rPr>
                                <w:rFonts w:ascii="Calibri" w:hAnsi="Calibri" w:cs="Calibri"/>
                                <w:b/>
                                <w:bCs/>
                                <w:sz w:val="20"/>
                                <w:szCs w:val="20"/>
                                <w:lang w:val="en-US"/>
                              </w:rPr>
                              <w:t xml:space="preserve"> to allow marriage and parenthood for persons of the same sex under their national law</w:t>
                            </w:r>
                            <w:r w:rsidRPr="004D0EF9">
                              <w:rPr>
                                <w:rFonts w:ascii="Calibri" w:hAnsi="Calibri" w:cs="Calibri"/>
                                <w:sz w:val="20"/>
                                <w:szCs w:val="20"/>
                                <w:lang w:val="en-US"/>
                              </w:rPr>
                              <w:t xml:space="preserve">. Nevertheless, in exercising that competence, each Member State must comply with EU law, in particular the provisions of the FEU Treaty on the freedom conferred on all Union citizens to move and reside within the territory of the Member States, </w:t>
                            </w:r>
                            <w:r w:rsidRPr="004D0EF9">
                              <w:rPr>
                                <w:rFonts w:ascii="Calibri" w:hAnsi="Calibri" w:cs="Calibri"/>
                                <w:b/>
                                <w:bCs/>
                                <w:sz w:val="20"/>
                                <w:szCs w:val="20"/>
                                <w:lang w:val="en-US"/>
                              </w:rPr>
                              <w:t xml:space="preserve">by </w:t>
                            </w:r>
                            <w:proofErr w:type="spellStart"/>
                            <w:r w:rsidRPr="004D0EF9">
                              <w:rPr>
                                <w:rFonts w:ascii="Calibri" w:hAnsi="Calibri" w:cs="Calibri"/>
                                <w:b/>
                                <w:bCs/>
                                <w:sz w:val="20"/>
                                <w:szCs w:val="20"/>
                                <w:lang w:val="en-US"/>
                              </w:rPr>
                              <w:t>recognising</w:t>
                            </w:r>
                            <w:proofErr w:type="spellEnd"/>
                            <w:r w:rsidRPr="004D0EF9">
                              <w:rPr>
                                <w:rFonts w:ascii="Calibri" w:hAnsi="Calibri" w:cs="Calibri"/>
                                <w:b/>
                                <w:bCs/>
                                <w:sz w:val="20"/>
                                <w:szCs w:val="20"/>
                                <w:lang w:val="en-US"/>
                              </w:rPr>
                              <w:t>, for that purpose, the civil status of persons that has been established in another Member State in accordance with the law of that other Member State</w:t>
                            </w:r>
                            <w:r w:rsidRPr="004D0EF9">
                              <w:rPr>
                                <w:rFonts w:ascii="Calibri" w:hAnsi="Calibri" w:cs="Calibri"/>
                                <w:sz w:val="20"/>
                                <w:szCs w:val="20"/>
                                <w:lang w:val="en-US"/>
                              </w:rPr>
                              <w:t>.</w:t>
                            </w:r>
                            <w:r>
                              <w:rPr>
                                <w:rFonts w:ascii="Calibri" w:hAnsi="Calibri" w:cs="Calibri"/>
                                <w:sz w:val="20"/>
                                <w:szCs w:val="20"/>
                                <w:lang w:val="en-US"/>
                              </w:rPr>
                              <w:t>”</w:t>
                            </w:r>
                          </w:p>
                          <w:p w14:paraId="6E5AB962" w14:textId="5DE6EAB5" w:rsid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 </w:t>
                            </w:r>
                          </w:p>
                          <w:p w14:paraId="320AEF43" w14:textId="55AA360A" w:rsidR="004D0EF9" w:rsidRDefault="004D0EF9" w:rsidP="004D0EF9">
                            <w:pPr>
                              <w:jc w:val="both"/>
                              <w:rPr>
                                <w:rFonts w:ascii="Calibri" w:hAnsi="Calibri" w:cs="Calibri"/>
                                <w:sz w:val="20"/>
                                <w:szCs w:val="20"/>
                                <w:lang w:val="en-US"/>
                              </w:rPr>
                            </w:pPr>
                            <w:r>
                              <w:rPr>
                                <w:rFonts w:ascii="Calibri" w:hAnsi="Calibri" w:cs="Calibri"/>
                                <w:sz w:val="20"/>
                                <w:szCs w:val="20"/>
                                <w:lang w:val="en-US"/>
                              </w:rPr>
                              <w:t>“59. In</w:t>
                            </w:r>
                            <w:r w:rsidRPr="004D0EF9">
                              <w:rPr>
                                <w:rFonts w:ascii="Calibri" w:hAnsi="Calibri" w:cs="Calibri"/>
                                <w:sz w:val="20"/>
                                <w:szCs w:val="20"/>
                                <w:lang w:val="en-US"/>
                              </w:rPr>
                              <w:t xml:space="preserve"> the situation with which the main proceedings are concerned, </w:t>
                            </w:r>
                            <w:r w:rsidRPr="004D0EF9">
                              <w:rPr>
                                <w:rFonts w:ascii="Calibri" w:hAnsi="Calibri" w:cs="Calibri"/>
                                <w:b/>
                                <w:bCs/>
                                <w:sz w:val="20"/>
                                <w:szCs w:val="20"/>
                                <w:lang w:val="en-US"/>
                              </w:rPr>
                              <w:t>the right to respect for private and family life guaranteed in Article 7 of the Charter and the rights of the child guaranteed in Article 24 of the Charter, in particular the right to have the child’s best interests taken into account as a primary consideration in all actions relating to children, and the right to maintain on a regular basis a personal relationship and direct contact with both his or her parents, are fundamental.</w:t>
                            </w:r>
                            <w:r>
                              <w:rPr>
                                <w:rFonts w:ascii="Calibri" w:hAnsi="Calibri" w:cs="Calibri"/>
                                <w:sz w:val="20"/>
                                <w:szCs w:val="20"/>
                                <w:lang w:val="en-US"/>
                              </w:rPr>
                              <w:t>”</w:t>
                            </w:r>
                          </w:p>
                          <w:p w14:paraId="7E0F18D6" w14:textId="55D91877" w:rsidR="00BA3895" w:rsidRDefault="00BA3895" w:rsidP="004D0EF9">
                            <w:pPr>
                              <w:jc w:val="both"/>
                              <w:rPr>
                                <w:rFonts w:ascii="Calibri" w:hAnsi="Calibri" w:cs="Calibri"/>
                                <w:sz w:val="20"/>
                                <w:szCs w:val="20"/>
                                <w:lang w:val="en-US"/>
                              </w:rPr>
                            </w:pPr>
                            <w:r w:rsidRPr="00BA3895">
                              <w:rPr>
                                <w:rFonts w:ascii="Calibri" w:hAnsi="Calibri" w:cs="Calibri"/>
                                <w:b/>
                                <w:bCs/>
                                <w:sz w:val="20"/>
                                <w:szCs w:val="20"/>
                                <w:lang w:val="en-US"/>
                              </w:rPr>
                              <w:t xml:space="preserve">Ruling: </w:t>
                            </w:r>
                          </w:p>
                          <w:p w14:paraId="79799251" w14:textId="77777777" w:rsidR="00BA3895" w:rsidRPr="00BA3895" w:rsidRDefault="00BA3895" w:rsidP="00BA3895">
                            <w:pPr>
                              <w:rPr>
                                <w:rFonts w:ascii="Calibri" w:hAnsi="Calibri" w:cs="Calibri"/>
                                <w:b/>
                                <w:bCs/>
                                <w:sz w:val="20"/>
                                <w:szCs w:val="20"/>
                                <w:lang w:val="en-US"/>
                              </w:rPr>
                            </w:pPr>
                            <w:r>
                              <w:rPr>
                                <w:rFonts w:ascii="Calibri" w:hAnsi="Calibri" w:cs="Calibri"/>
                                <w:sz w:val="20"/>
                                <w:szCs w:val="20"/>
                                <w:lang w:val="en-US"/>
                              </w:rPr>
                              <w:t xml:space="preserve">The Court held that in it would be contrary </w:t>
                            </w:r>
                            <w:r w:rsidRPr="00BA3895">
                              <w:rPr>
                                <w:rFonts w:ascii="Calibri" w:hAnsi="Calibri" w:cs="Calibri"/>
                                <w:sz w:val="20"/>
                                <w:szCs w:val="20"/>
                                <w:lang w:val="en-US"/>
                              </w:rPr>
                              <w:t xml:space="preserve">to the fundamental rights which are guaranteed to the child under Articles 7 and 24 of the Charter for her to be deprived </w:t>
                            </w:r>
                            <w:r w:rsidRPr="00BA3895">
                              <w:rPr>
                                <w:rFonts w:ascii="Calibri" w:hAnsi="Calibri" w:cs="Calibri"/>
                                <w:b/>
                                <w:bCs/>
                                <w:sz w:val="20"/>
                                <w:szCs w:val="20"/>
                                <w:lang w:val="en-US"/>
                              </w:rPr>
                              <w:t>of the relationship with one of her parents when exercising her right to move and reside freely within the territory of the Member States or for her exercise of that right to be made impossible or excessively difficult in practice on the ground that her parents are of the same sex.</w:t>
                            </w:r>
                          </w:p>
                          <w:p w14:paraId="19C82A4D" w14:textId="47EF1ECB" w:rsidR="00BA3895" w:rsidRPr="00BA3895" w:rsidRDefault="00BA3895" w:rsidP="004D0EF9">
                            <w:pPr>
                              <w:jc w:val="both"/>
                              <w:rPr>
                                <w:rFonts w:ascii="Calibri" w:hAnsi="Calibri" w:cs="Calibri"/>
                                <w:sz w:val="20"/>
                                <w:szCs w:val="20"/>
                                <w:lang w:val="en-US"/>
                              </w:rPr>
                            </w:pPr>
                          </w:p>
                          <w:p w14:paraId="67E56C74" w14:textId="77777777" w:rsidR="00BA3895" w:rsidRDefault="00BA3895" w:rsidP="004D0EF9">
                            <w:pPr>
                              <w:jc w:val="both"/>
                              <w:rPr>
                                <w:rFonts w:ascii="Calibri" w:hAnsi="Calibri" w:cs="Calibri"/>
                                <w:sz w:val="20"/>
                                <w:szCs w:val="20"/>
                                <w:lang w:val="en-US"/>
                              </w:rPr>
                            </w:pPr>
                          </w:p>
                          <w:p w14:paraId="487D9E13" w14:textId="77777777" w:rsidR="004D0EF9" w:rsidRDefault="004D0EF9" w:rsidP="004D0EF9">
                            <w:pPr>
                              <w:jc w:val="both"/>
                              <w:rPr>
                                <w:rFonts w:ascii="Calibri" w:hAnsi="Calibri" w:cs="Calibri"/>
                                <w:sz w:val="20"/>
                                <w:szCs w:val="20"/>
                                <w:lang w:val="en-US"/>
                              </w:rPr>
                            </w:pPr>
                          </w:p>
                          <w:p w14:paraId="4597C9C5" w14:textId="77777777" w:rsidR="004D0EF9" w:rsidRPr="000276AB" w:rsidRDefault="004D0EF9" w:rsidP="004D0EF9">
                            <w:pPr>
                              <w:jc w:val="both"/>
                              <w:rPr>
                                <w:rFonts w:ascii="Calibri" w:hAnsi="Calibri" w:cs="Calibri"/>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CB91B7" id="_x0000_s1031" type="#_x0000_t202" style="position:absolute;margin-left:400.3pt;margin-top:26.1pt;width:451.5pt;height:549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" fillcolor="white [3212]" strokecolor="#002060" strokeweight="2.25pt">
                <v:textbox>
                  <w:txbxContent>
                    <w:p w14:paraId="29D8E71E" w14:textId="45DB520C" w:rsidR="00C268F7" w:rsidRPr="000276AB" w:rsidRDefault="00C268F7" w:rsidP="00C268F7">
                      <w:pPr>
                        <w:jc w:val="right"/>
                        <w:rPr>
                          <w:rFonts w:ascii="Calibri" w:hAnsi="Calibri" w:cs="Calibri"/>
                          <w:b/>
                          <w:bCs/>
                          <w:sz w:val="20"/>
                          <w:szCs w:val="20"/>
                          <w:lang w:val="en-US"/>
                        </w:rPr>
                      </w:pPr>
                      <w:hyperlink r:id="rId21" w:history="1">
                        <w:r w:rsidRPr="000276AB">
                          <w:rPr>
                            <w:rStyle w:val="Lienhypertexte"/>
                            <w:rFonts w:ascii="Calibri" w:hAnsi="Calibri" w:cs="Calibri"/>
                            <w:b/>
                            <w:bCs/>
                            <w:sz w:val="20"/>
                            <w:szCs w:val="20"/>
                            <w:lang w:val="en-US"/>
                          </w:rPr>
                          <w:t xml:space="preserve">CJUE Judgement,14 </w:t>
                        </w:r>
                        <w:r w:rsidR="000276AB" w:rsidRPr="000276AB">
                          <w:rPr>
                            <w:rStyle w:val="Lienhypertexte"/>
                            <w:rFonts w:ascii="Calibri" w:hAnsi="Calibri" w:cs="Calibri"/>
                            <w:b/>
                            <w:bCs/>
                            <w:sz w:val="20"/>
                            <w:szCs w:val="20"/>
                            <w:lang w:val="en-US"/>
                          </w:rPr>
                          <w:t>December</w:t>
                        </w:r>
                        <w:r w:rsidRPr="000276AB">
                          <w:rPr>
                            <w:rStyle w:val="Lienhypertexte"/>
                            <w:rFonts w:ascii="Calibri" w:hAnsi="Calibri" w:cs="Calibri"/>
                            <w:b/>
                            <w:bCs/>
                            <w:sz w:val="20"/>
                            <w:szCs w:val="20"/>
                            <w:lang w:val="en-US"/>
                          </w:rPr>
                          <w:t xml:space="preserve"> 2021, C</w:t>
                        </w:r>
                        <w:r w:rsidRPr="000276AB">
                          <w:rPr>
                            <w:rStyle w:val="Lienhypertexte"/>
                            <w:rFonts w:ascii="Calibri" w:hAnsi="Calibri" w:cs="Calibri"/>
                            <w:b/>
                            <w:bCs/>
                            <w:sz w:val="20"/>
                            <w:szCs w:val="20"/>
                            <w:lang w:val="en-US"/>
                          </w:rPr>
                          <w:noBreakHyphen/>
                          <w:t xml:space="preserve">490/20, </w:t>
                        </w:r>
                        <w:r w:rsidRPr="000276AB">
                          <w:rPr>
                            <w:rStyle w:val="Lienhypertexte"/>
                            <w:rFonts w:ascii="Calibri" w:hAnsi="Calibri" w:cs="Calibri"/>
                            <w:b/>
                            <w:bCs/>
                            <w:i/>
                            <w:iCs/>
                            <w:sz w:val="20"/>
                            <w:szCs w:val="20"/>
                            <w:lang w:val="en-US"/>
                          </w:rPr>
                          <w:t xml:space="preserve">V.М.А. c. </w:t>
                        </w:r>
                        <w:proofErr w:type="spellStart"/>
                        <w:r w:rsidRPr="000276AB">
                          <w:rPr>
                            <w:rStyle w:val="Lienhypertexte"/>
                            <w:rFonts w:ascii="Calibri" w:hAnsi="Calibri" w:cs="Calibri"/>
                            <w:b/>
                            <w:bCs/>
                            <w:i/>
                            <w:iCs/>
                            <w:sz w:val="20"/>
                            <w:szCs w:val="20"/>
                            <w:lang w:val="en-US"/>
                          </w:rPr>
                          <w:t>Stolichna</w:t>
                        </w:r>
                        <w:proofErr w:type="spellEnd"/>
                        <w:r w:rsidRPr="000276AB">
                          <w:rPr>
                            <w:rStyle w:val="Lienhypertexte"/>
                            <w:rFonts w:ascii="Calibri" w:hAnsi="Calibri" w:cs="Calibri"/>
                            <w:b/>
                            <w:bCs/>
                            <w:i/>
                            <w:iCs/>
                            <w:sz w:val="20"/>
                            <w:szCs w:val="20"/>
                            <w:lang w:val="en-US"/>
                          </w:rPr>
                          <w:t xml:space="preserve"> </w:t>
                        </w:r>
                        <w:proofErr w:type="spellStart"/>
                        <w:r w:rsidRPr="000276AB">
                          <w:rPr>
                            <w:rStyle w:val="Lienhypertexte"/>
                            <w:rFonts w:ascii="Calibri" w:hAnsi="Calibri" w:cs="Calibri"/>
                            <w:b/>
                            <w:bCs/>
                            <w:i/>
                            <w:iCs/>
                            <w:sz w:val="20"/>
                            <w:szCs w:val="20"/>
                            <w:lang w:val="en-US"/>
                          </w:rPr>
                          <w:t>obshtina</w:t>
                        </w:r>
                        <w:proofErr w:type="spellEnd"/>
                        <w:r w:rsidRPr="000276AB">
                          <w:rPr>
                            <w:rStyle w:val="Lienhypertexte"/>
                            <w:rFonts w:ascii="Calibri" w:hAnsi="Calibri" w:cs="Calibri"/>
                            <w:b/>
                            <w:bCs/>
                            <w:i/>
                            <w:iCs/>
                            <w:sz w:val="20"/>
                            <w:szCs w:val="20"/>
                            <w:lang w:val="en-US"/>
                          </w:rPr>
                          <w:t>, rayon «</w:t>
                        </w:r>
                        <w:proofErr w:type="spellStart"/>
                        <w:r w:rsidRPr="000276AB">
                          <w:rPr>
                            <w:rStyle w:val="Lienhypertexte"/>
                            <w:rFonts w:ascii="Calibri" w:hAnsi="Calibri" w:cs="Calibri"/>
                            <w:b/>
                            <w:bCs/>
                            <w:i/>
                            <w:iCs/>
                            <w:sz w:val="20"/>
                            <w:szCs w:val="20"/>
                            <w:lang w:val="en-US"/>
                          </w:rPr>
                          <w:t>Pancharevo</w:t>
                        </w:r>
                        <w:proofErr w:type="spellEnd"/>
                        <w:r w:rsidRPr="000276AB">
                          <w:rPr>
                            <w:rStyle w:val="Lienhypertexte"/>
                            <w:rFonts w:ascii="Calibri" w:hAnsi="Calibri" w:cs="Calibri"/>
                            <w:b/>
                            <w:bCs/>
                            <w:i/>
                            <w:iCs/>
                            <w:sz w:val="20"/>
                            <w:szCs w:val="20"/>
                            <w:lang w:val="en-US"/>
                          </w:rPr>
                          <w:t>»</w:t>
                        </w:r>
                      </w:hyperlink>
                    </w:p>
                    <w:p w14:paraId="4AC0F7BB" w14:textId="7295AF3F" w:rsidR="000276AB" w:rsidRPr="000276AB" w:rsidRDefault="000276AB" w:rsidP="004D0EF9">
                      <w:pPr>
                        <w:jc w:val="both"/>
                        <w:rPr>
                          <w:rFonts w:ascii="Calibri" w:hAnsi="Calibri" w:cs="Calibri"/>
                          <w:sz w:val="20"/>
                          <w:szCs w:val="20"/>
                          <w:lang w:val="en-US"/>
                        </w:rPr>
                      </w:pPr>
                      <w:r>
                        <w:rPr>
                          <w:rFonts w:ascii="Calibri" w:hAnsi="Calibri" w:cs="Calibri"/>
                          <w:sz w:val="20"/>
                          <w:szCs w:val="20"/>
                          <w:lang w:val="en-US"/>
                        </w:rPr>
                        <w:t>“</w:t>
                      </w:r>
                      <w:r w:rsidRPr="000276AB">
                        <w:rPr>
                          <w:rFonts w:ascii="Calibri" w:hAnsi="Calibri" w:cs="Calibri"/>
                          <w:sz w:val="20"/>
                          <w:szCs w:val="20"/>
                          <w:lang w:val="en-US"/>
                        </w:rPr>
                        <w:t xml:space="preserve">42. As is apparent from the Court’s case-law, </w:t>
                      </w:r>
                      <w:r w:rsidRPr="004D0EF9">
                        <w:rPr>
                          <w:rFonts w:ascii="Calibri" w:hAnsi="Calibri" w:cs="Calibri"/>
                          <w:b/>
                          <w:bCs/>
                          <w:sz w:val="20"/>
                          <w:szCs w:val="20"/>
                          <w:lang w:val="en-US"/>
                        </w:rPr>
                        <w:t>a national of a Member State who has exercised, in his or her capacity as a Union citizen, his or her freedom to move and reside within a Member State</w:t>
                      </w:r>
                      <w:r w:rsidRPr="000276AB">
                        <w:rPr>
                          <w:rFonts w:ascii="Calibri" w:hAnsi="Calibri" w:cs="Calibri"/>
                          <w:sz w:val="20"/>
                          <w:szCs w:val="20"/>
                          <w:lang w:val="en-US"/>
                        </w:rPr>
                        <w:t xml:space="preserve"> other than his or her Member State of origin, </w:t>
                      </w:r>
                      <w:r w:rsidRPr="004D0EF9">
                        <w:rPr>
                          <w:rFonts w:ascii="Calibri" w:hAnsi="Calibri" w:cs="Calibri"/>
                          <w:b/>
                          <w:bCs/>
                          <w:sz w:val="20"/>
                          <w:szCs w:val="20"/>
                          <w:lang w:val="en-US"/>
                        </w:rPr>
                        <w:t>may rely on the rights pertaining to Union citizenship, in particular the rights provided for in Article 21(1) TFEU, including, where appropriate, against his or her Member State of origin</w:t>
                      </w:r>
                      <w:r w:rsidRPr="000276AB">
                        <w:rPr>
                          <w:rFonts w:ascii="Calibri" w:hAnsi="Calibri" w:cs="Calibri"/>
                          <w:sz w:val="20"/>
                          <w:szCs w:val="20"/>
                          <w:lang w:val="en-US"/>
                        </w:rPr>
                        <w:t xml:space="preserve"> Union citizens who were born in the host Member State of their parents and who have never made use of their right to freedom of movement can also rely on that provision and the measures adopted to give it effect </w:t>
                      </w:r>
                    </w:p>
                    <w:p w14:paraId="78261F61" w14:textId="404C83EA" w:rsidR="00C268F7" w:rsidRDefault="000276AB" w:rsidP="004D0EF9">
                      <w:pPr>
                        <w:jc w:val="both"/>
                        <w:rPr>
                          <w:rFonts w:ascii="Calibri" w:hAnsi="Calibri" w:cs="Calibri"/>
                          <w:sz w:val="20"/>
                          <w:szCs w:val="20"/>
                          <w:lang w:val="en-US"/>
                        </w:rPr>
                      </w:pPr>
                      <w:r w:rsidRPr="000276AB">
                        <w:rPr>
                          <w:rFonts w:ascii="Calibri" w:hAnsi="Calibri" w:cs="Calibri"/>
                          <w:sz w:val="20"/>
                          <w:szCs w:val="20"/>
                          <w:lang w:val="en-US"/>
                        </w:rPr>
                        <w:t>43</w:t>
                      </w:r>
                      <w:r w:rsidRPr="004D0EF9">
                        <w:rPr>
                          <w:rFonts w:ascii="Calibri" w:hAnsi="Calibri" w:cs="Calibri"/>
                          <w:b/>
                          <w:bCs/>
                          <w:sz w:val="20"/>
                          <w:szCs w:val="20"/>
                          <w:lang w:val="en-US"/>
                        </w:rPr>
                        <w:t>. Under Article 21(1) TFEU, every citizen of the Union is to have the right to move and reside freely within the territory of the Member States,</w:t>
                      </w:r>
                      <w:r w:rsidRPr="000276AB">
                        <w:rPr>
                          <w:rFonts w:ascii="Calibri" w:hAnsi="Calibri" w:cs="Calibri"/>
                          <w:sz w:val="20"/>
                          <w:szCs w:val="20"/>
                          <w:lang w:val="en-US"/>
                        </w:rPr>
                        <w:t xml:space="preserve"> subject to the limitations and conditions laid down in the Treaties and by the measures adopted to give them effect. In order to enable their nationals to exercise that right, Article 4(3) of Directive 2004/38 requires Member States, acting in accordance with their laws, to issue to their own nationals an identity card or passport stating their nationality.”</w:t>
                      </w:r>
                    </w:p>
                    <w:p w14:paraId="6F37885E" w14:textId="00385958" w:rsid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 </w:t>
                      </w:r>
                    </w:p>
                    <w:p w14:paraId="5FDE41B8" w14:textId="77777777" w:rsidR="004D0EF9" w:rsidRP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“51. </w:t>
                      </w:r>
                      <w:r w:rsidRPr="004D0EF9">
                        <w:rPr>
                          <w:rFonts w:ascii="Calibri" w:hAnsi="Calibri" w:cs="Calibri"/>
                          <w:sz w:val="20"/>
                          <w:szCs w:val="20"/>
                          <w:lang w:val="en-US"/>
                        </w:rPr>
                        <w:t xml:space="preserve">Article 9 of the Charter provides that </w:t>
                      </w:r>
                      <w:r w:rsidRPr="004D0EF9">
                        <w:rPr>
                          <w:rFonts w:ascii="Calibri" w:hAnsi="Calibri" w:cs="Calibri"/>
                          <w:b/>
                          <w:bCs/>
                          <w:sz w:val="20"/>
                          <w:szCs w:val="20"/>
                          <w:lang w:val="en-US"/>
                        </w:rPr>
                        <w:t>the right to marry and the right to found a family are to be guaranteed in accordance with the national laws governing the exercise of these rights</w:t>
                      </w:r>
                      <w:r w:rsidRPr="004D0EF9">
                        <w:rPr>
                          <w:rFonts w:ascii="Calibri" w:hAnsi="Calibri" w:cs="Calibri"/>
                          <w:sz w:val="20"/>
                          <w:szCs w:val="20"/>
                          <w:lang w:val="en-US"/>
                        </w:rPr>
                        <w:t>.</w:t>
                      </w:r>
                    </w:p>
                    <w:p w14:paraId="75D17A1D" w14:textId="4C2C6237" w:rsid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52. </w:t>
                      </w:r>
                      <w:r w:rsidRPr="004D0EF9">
                        <w:rPr>
                          <w:rFonts w:ascii="Calibri" w:hAnsi="Calibri" w:cs="Calibri"/>
                          <w:sz w:val="20"/>
                          <w:szCs w:val="20"/>
                          <w:lang w:val="en-US"/>
                        </w:rPr>
                        <w:t xml:space="preserve">In that regard, as EU law currently stands, a person’s status, which is relevant to the rules on marriage and parentage, is a matter that falls within the competence of the Member States and EU law does not detract from that competence. </w:t>
                      </w:r>
                      <w:r w:rsidRPr="004D0EF9">
                        <w:rPr>
                          <w:rFonts w:ascii="Calibri" w:hAnsi="Calibri" w:cs="Calibri"/>
                          <w:b/>
                          <w:bCs/>
                          <w:sz w:val="20"/>
                          <w:szCs w:val="20"/>
                          <w:lang w:val="en-US"/>
                        </w:rPr>
                        <w:t>The Member States are thus free to decide whether or not to allow marriage and parenthood for persons of the same sex under their national law</w:t>
                      </w:r>
                      <w:r w:rsidRPr="004D0EF9">
                        <w:rPr>
                          <w:rFonts w:ascii="Calibri" w:hAnsi="Calibri" w:cs="Calibri"/>
                          <w:sz w:val="20"/>
                          <w:szCs w:val="20"/>
                          <w:lang w:val="en-US"/>
                        </w:rPr>
                        <w:t xml:space="preserve">. Nevertheless, in exercising that competence, each Member State must comply with EU law, in particular the provisions of the FEU Treaty on the freedom conferred on all Union citizens to move and reside within the territory of the Member States, </w:t>
                      </w:r>
                      <w:r w:rsidRPr="004D0EF9">
                        <w:rPr>
                          <w:rFonts w:ascii="Calibri" w:hAnsi="Calibri" w:cs="Calibri"/>
                          <w:b/>
                          <w:bCs/>
                          <w:sz w:val="20"/>
                          <w:szCs w:val="20"/>
                          <w:lang w:val="en-US"/>
                        </w:rPr>
                        <w:t xml:space="preserve">by </w:t>
                      </w:r>
                      <w:proofErr w:type="spellStart"/>
                      <w:r w:rsidRPr="004D0EF9">
                        <w:rPr>
                          <w:rFonts w:ascii="Calibri" w:hAnsi="Calibri" w:cs="Calibri"/>
                          <w:b/>
                          <w:bCs/>
                          <w:sz w:val="20"/>
                          <w:szCs w:val="20"/>
                          <w:lang w:val="en-US"/>
                        </w:rPr>
                        <w:t>recognising</w:t>
                      </w:r>
                      <w:proofErr w:type="spellEnd"/>
                      <w:r w:rsidRPr="004D0EF9">
                        <w:rPr>
                          <w:rFonts w:ascii="Calibri" w:hAnsi="Calibri" w:cs="Calibri"/>
                          <w:b/>
                          <w:bCs/>
                          <w:sz w:val="20"/>
                          <w:szCs w:val="20"/>
                          <w:lang w:val="en-US"/>
                        </w:rPr>
                        <w:t>, for that purpose, the civil status of persons that has been established in another Member State in accordance with the law of that other Member State</w:t>
                      </w:r>
                      <w:r w:rsidRPr="004D0EF9">
                        <w:rPr>
                          <w:rFonts w:ascii="Calibri" w:hAnsi="Calibri" w:cs="Calibri"/>
                          <w:sz w:val="20"/>
                          <w:szCs w:val="20"/>
                          <w:lang w:val="en-US"/>
                        </w:rPr>
                        <w:t>.</w:t>
                      </w:r>
                      <w:r>
                        <w:rPr>
                          <w:rFonts w:ascii="Calibri" w:hAnsi="Calibri" w:cs="Calibri"/>
                          <w:sz w:val="20"/>
                          <w:szCs w:val="20"/>
                          <w:lang w:val="en-US"/>
                        </w:rPr>
                        <w:t>”</w:t>
                      </w:r>
                    </w:p>
                    <w:p w14:paraId="6E5AB962" w14:textId="5DE6EAB5" w:rsidR="004D0EF9" w:rsidRDefault="004D0EF9" w:rsidP="004D0EF9">
                      <w:pPr>
                        <w:jc w:val="both"/>
                        <w:rPr>
                          <w:rFonts w:ascii="Calibri" w:hAnsi="Calibri" w:cs="Calibri"/>
                          <w:sz w:val="20"/>
                          <w:szCs w:val="20"/>
                          <w:lang w:val="en-US"/>
                        </w:rPr>
                      </w:pPr>
                      <w:r>
                        <w:rPr>
                          <w:rFonts w:ascii="Calibri" w:hAnsi="Calibri" w:cs="Calibri"/>
                          <w:sz w:val="20"/>
                          <w:szCs w:val="20"/>
                          <w:lang w:val="en-US"/>
                        </w:rPr>
                        <w:t xml:space="preserve">(…) </w:t>
                      </w:r>
                    </w:p>
                    <w:p w14:paraId="320AEF43" w14:textId="55AA360A" w:rsidR="004D0EF9" w:rsidRDefault="004D0EF9" w:rsidP="004D0EF9">
                      <w:pPr>
                        <w:jc w:val="both"/>
                        <w:rPr>
                          <w:rFonts w:ascii="Calibri" w:hAnsi="Calibri" w:cs="Calibri"/>
                          <w:sz w:val="20"/>
                          <w:szCs w:val="20"/>
                          <w:lang w:val="en-US"/>
                        </w:rPr>
                      </w:pPr>
                      <w:r>
                        <w:rPr>
                          <w:rFonts w:ascii="Calibri" w:hAnsi="Calibri" w:cs="Calibri"/>
                          <w:sz w:val="20"/>
                          <w:szCs w:val="20"/>
                          <w:lang w:val="en-US"/>
                        </w:rPr>
                        <w:t>“59. In</w:t>
                      </w:r>
                      <w:r w:rsidRPr="004D0EF9">
                        <w:rPr>
                          <w:rFonts w:ascii="Calibri" w:hAnsi="Calibri" w:cs="Calibri"/>
                          <w:sz w:val="20"/>
                          <w:szCs w:val="20"/>
                          <w:lang w:val="en-US"/>
                        </w:rPr>
                        <w:t xml:space="preserve"> the situation with which the main proceedings are concerned, </w:t>
                      </w:r>
                      <w:r w:rsidRPr="004D0EF9">
                        <w:rPr>
                          <w:rFonts w:ascii="Calibri" w:hAnsi="Calibri" w:cs="Calibri"/>
                          <w:b/>
                          <w:bCs/>
                          <w:sz w:val="20"/>
                          <w:szCs w:val="20"/>
                          <w:lang w:val="en-US"/>
                        </w:rPr>
                        <w:t>the right to respect for private and family life guaranteed in Article 7 of the Charter and the rights of the child guaranteed in Article 24 of the Charter, in particular the right to have the child’s best interests taken into account as a primary consideration in all actions relating to children, and the right to maintain on a regular basis a personal relationship and direct contact with both his or her parents, are fundamental.</w:t>
                      </w:r>
                      <w:r>
                        <w:rPr>
                          <w:rFonts w:ascii="Calibri" w:hAnsi="Calibri" w:cs="Calibri"/>
                          <w:sz w:val="20"/>
                          <w:szCs w:val="20"/>
                          <w:lang w:val="en-US"/>
                        </w:rPr>
                        <w:t>”</w:t>
                      </w:r>
                    </w:p>
                    <w:p w14:paraId="7E0F18D6" w14:textId="55D91877" w:rsidR="00BA3895" w:rsidRDefault="00BA3895" w:rsidP="004D0EF9">
                      <w:pPr>
                        <w:jc w:val="both"/>
                        <w:rPr>
                          <w:rFonts w:ascii="Calibri" w:hAnsi="Calibri" w:cs="Calibri"/>
                          <w:sz w:val="20"/>
                          <w:szCs w:val="20"/>
                          <w:lang w:val="en-US"/>
                        </w:rPr>
                      </w:pPr>
                      <w:r w:rsidRPr="00BA3895">
                        <w:rPr>
                          <w:rFonts w:ascii="Calibri" w:hAnsi="Calibri" w:cs="Calibri"/>
                          <w:b/>
                          <w:bCs/>
                          <w:sz w:val="20"/>
                          <w:szCs w:val="20"/>
                          <w:lang w:val="en-US"/>
                        </w:rPr>
                        <w:t xml:space="preserve">Ruling: </w:t>
                      </w:r>
                    </w:p>
                    <w:p w14:paraId="79799251" w14:textId="77777777" w:rsidR="00BA3895" w:rsidRPr="00BA3895" w:rsidRDefault="00BA3895" w:rsidP="00BA3895">
                      <w:pPr>
                        <w:rPr>
                          <w:rFonts w:ascii="Calibri" w:hAnsi="Calibri" w:cs="Calibri"/>
                          <w:b/>
                          <w:bCs/>
                          <w:sz w:val="20"/>
                          <w:szCs w:val="20"/>
                          <w:lang w:val="en-US"/>
                        </w:rPr>
                      </w:pPr>
                      <w:r>
                        <w:rPr>
                          <w:rFonts w:ascii="Calibri" w:hAnsi="Calibri" w:cs="Calibri"/>
                          <w:sz w:val="20"/>
                          <w:szCs w:val="20"/>
                          <w:lang w:val="en-US"/>
                        </w:rPr>
                        <w:t xml:space="preserve">The Court held that in it would be contrary </w:t>
                      </w:r>
                      <w:r w:rsidRPr="00BA3895">
                        <w:rPr>
                          <w:rFonts w:ascii="Calibri" w:hAnsi="Calibri" w:cs="Calibri"/>
                          <w:sz w:val="20"/>
                          <w:szCs w:val="20"/>
                          <w:lang w:val="en-US"/>
                        </w:rPr>
                        <w:t xml:space="preserve">to the fundamental rights which are guaranteed to the child under Articles 7 and 24 of the Charter for her to be deprived </w:t>
                      </w:r>
                      <w:r w:rsidRPr="00BA3895">
                        <w:rPr>
                          <w:rFonts w:ascii="Calibri" w:hAnsi="Calibri" w:cs="Calibri"/>
                          <w:b/>
                          <w:bCs/>
                          <w:sz w:val="20"/>
                          <w:szCs w:val="20"/>
                          <w:lang w:val="en-US"/>
                        </w:rPr>
                        <w:t>of the relationship with one of her parents when exercising her right to move and reside freely within the territory of the Member States or for her exercise of that right to be made impossible or excessively difficult in practice on the ground that her parents are of the same sex.</w:t>
                      </w:r>
                    </w:p>
                    <w:p w14:paraId="19C82A4D" w14:textId="47EF1ECB" w:rsidR="00BA3895" w:rsidRPr="00BA3895" w:rsidRDefault="00BA3895" w:rsidP="004D0EF9">
                      <w:pPr>
                        <w:jc w:val="both"/>
                        <w:rPr>
                          <w:rFonts w:ascii="Calibri" w:hAnsi="Calibri" w:cs="Calibri"/>
                          <w:sz w:val="20"/>
                          <w:szCs w:val="20"/>
                          <w:lang w:val="en-US"/>
                        </w:rPr>
                      </w:pPr>
                    </w:p>
                    <w:p w14:paraId="67E56C74" w14:textId="77777777" w:rsidR="00BA3895" w:rsidRDefault="00BA3895" w:rsidP="004D0EF9">
                      <w:pPr>
                        <w:jc w:val="both"/>
                        <w:rPr>
                          <w:rFonts w:ascii="Calibri" w:hAnsi="Calibri" w:cs="Calibri"/>
                          <w:sz w:val="20"/>
                          <w:szCs w:val="20"/>
                          <w:lang w:val="en-US"/>
                        </w:rPr>
                      </w:pPr>
                    </w:p>
                    <w:p w14:paraId="487D9E13" w14:textId="77777777" w:rsidR="004D0EF9" w:rsidRDefault="004D0EF9" w:rsidP="004D0EF9">
                      <w:pPr>
                        <w:jc w:val="both"/>
                        <w:rPr>
                          <w:rFonts w:ascii="Calibri" w:hAnsi="Calibri" w:cs="Calibri"/>
                          <w:sz w:val="20"/>
                          <w:szCs w:val="20"/>
                          <w:lang w:val="en-US"/>
                        </w:rPr>
                      </w:pPr>
                    </w:p>
                    <w:p w14:paraId="4597C9C5" w14:textId="77777777" w:rsidR="004D0EF9" w:rsidRPr="000276AB" w:rsidRDefault="004D0EF9" w:rsidP="004D0EF9">
                      <w:pPr>
                        <w:jc w:val="both"/>
                        <w:rPr>
                          <w:rFonts w:ascii="Calibri" w:hAnsi="Calibri" w:cs="Calibri"/>
                          <w:sz w:val="20"/>
                          <w:szCs w:val="20"/>
                          <w:lang w:val="en-US"/>
                        </w:rPr>
                      </w:pPr>
                    </w:p>
                  </w:txbxContent>
                </v:textbox>
                <w10:wrap type="square" anchorx="margin"/>
              </v:shape>
            </w:pict>
          </mc:Fallback>
        </mc:AlternateContent>
      </w:r>
      <w:r w:rsidRPr="008F2F61">
        <w:rPr>
          <w:rFonts w:ascii="Calibri Light" w:hAnsi="Calibri Light" w:cs="Calibri Light"/>
          <w:b/>
          <w:bCs/>
          <w:color w:val="000000"/>
          <w:sz w:val="24"/>
          <w:szCs w:val="24"/>
          <w:lang w:val="en-US"/>
        </w:rPr>
        <w:t xml:space="preserve">Key Case Law: </w:t>
      </w:r>
    </w:p>
    <w:p w14:paraId="566888DB" w14:textId="76144624" w:rsidR="00304898" w:rsidRPr="008F2F61" w:rsidRDefault="00A744F3" w:rsidP="00BA3895">
      <w:pPr>
        <w:jc w:val="both"/>
        <w:rPr>
          <w:rFonts w:ascii="Calibri Light" w:hAnsi="Calibri Light" w:cs="Calibri Light"/>
          <w:sz w:val="24"/>
          <w:szCs w:val="24"/>
          <w:lang w:val="en-US"/>
        </w:rPr>
      </w:pPr>
      <w:r w:rsidRPr="008F2F61">
        <w:rPr>
          <w:rFonts w:ascii="Calibri Light" w:hAnsi="Calibri Light" w:cs="Calibri Light"/>
          <w:b/>
          <w:bCs/>
          <w:sz w:val="24"/>
          <w:szCs w:val="24"/>
          <w:lang w:val="en-US"/>
        </w:rPr>
        <w:t>S</w:t>
      </w:r>
      <w:r w:rsidR="008F2F61" w:rsidRPr="008F2F61">
        <w:rPr>
          <w:rFonts w:ascii="Calibri Light" w:hAnsi="Calibri Light" w:cs="Calibri Light"/>
          <w:b/>
          <w:bCs/>
          <w:sz w:val="24"/>
          <w:szCs w:val="24"/>
          <w:lang w:val="en-US"/>
        </w:rPr>
        <w:t>olution</w:t>
      </w:r>
    </w:p>
    <w:p w14:paraId="7CAAA0EB" w14:textId="77777777" w:rsidR="007A3DA3" w:rsidRPr="008F2F61" w:rsidRDefault="007A3DA3" w:rsidP="00304898">
      <w:pPr>
        <w:rPr>
          <w:rFonts w:ascii="Calibri Light" w:hAnsi="Calibri Light" w:cs="Calibri Light"/>
          <w:b/>
          <w:bCs/>
          <w:sz w:val="24"/>
          <w:szCs w:val="24"/>
          <w:lang w:val="en-US"/>
        </w:rPr>
      </w:pPr>
      <w:r w:rsidRPr="008F2F61">
        <w:rPr>
          <w:rFonts w:ascii="Calibri Light" w:hAnsi="Calibri Light" w:cs="Calibri Light"/>
          <w:b/>
          <w:bCs/>
          <w:sz w:val="24"/>
          <w:szCs w:val="24"/>
          <w:lang w:val="en-US"/>
        </w:rPr>
        <w:t xml:space="preserve">1. Violation of EU Citizenship Rights </w:t>
      </w:r>
    </w:p>
    <w:p w14:paraId="24A13F2D" w14:textId="77777777" w:rsidR="007A3DA3" w:rsidRPr="008F2F61" w:rsidRDefault="007A3DA3" w:rsidP="007A3DA3">
      <w:pPr>
        <w:jc w:val="both"/>
        <w:rPr>
          <w:rFonts w:ascii="Calibri Light" w:hAnsi="Calibri Light" w:cs="Calibri Light"/>
          <w:sz w:val="24"/>
          <w:szCs w:val="24"/>
          <w:lang w:val="en-GB"/>
        </w:rPr>
      </w:pPr>
      <w:r w:rsidRPr="008F2F61">
        <w:rPr>
          <w:rFonts w:ascii="Calibri Light" w:hAnsi="Calibri Light" w:cs="Calibri Light"/>
          <w:b/>
          <w:bCs/>
          <w:sz w:val="24"/>
          <w:szCs w:val="24"/>
          <w:lang w:val="en-GB"/>
        </w:rPr>
        <w:t>Article 20 TFEU</w:t>
      </w:r>
      <w:r w:rsidRPr="008F2F61">
        <w:rPr>
          <w:rFonts w:ascii="Calibri Light" w:hAnsi="Calibri Light" w:cs="Calibri Light"/>
          <w:sz w:val="24"/>
          <w:szCs w:val="24"/>
          <w:lang w:val="en-GB"/>
        </w:rPr>
        <w:t xml:space="preserve"> establishes EU citizenship for nationals of Member States, granting fundamental rights, including the right to move and reside freely within the EU. </w:t>
      </w:r>
      <w:r w:rsidRPr="008F2F61">
        <w:rPr>
          <w:rFonts w:ascii="Calibri Light" w:hAnsi="Calibri Light" w:cs="Calibri Light"/>
          <w:b/>
          <w:bCs/>
          <w:sz w:val="24"/>
          <w:szCs w:val="24"/>
          <w:lang w:val="en-GB"/>
        </w:rPr>
        <w:t>Article 21(1) TFEU</w:t>
      </w:r>
      <w:r w:rsidRPr="008F2F61">
        <w:rPr>
          <w:rFonts w:ascii="Calibri Light" w:hAnsi="Calibri Light" w:cs="Calibri Light"/>
          <w:sz w:val="24"/>
          <w:szCs w:val="24"/>
          <w:lang w:val="en-GB"/>
        </w:rPr>
        <w:t xml:space="preserve"> explicitly guarantees the freedom of movement for EU citizens, subject only to limitations and conditions outlined in the Treaties and related measures. In </w:t>
      </w:r>
      <w:r w:rsidRPr="008F2F61">
        <w:rPr>
          <w:rFonts w:ascii="Calibri Light" w:hAnsi="Calibri Light" w:cs="Calibri Light"/>
          <w:b/>
          <w:bCs/>
          <w:sz w:val="24"/>
          <w:szCs w:val="24"/>
          <w:lang w:val="en-GB"/>
        </w:rPr>
        <w:t xml:space="preserve">V.M.A. v </w:t>
      </w:r>
      <w:proofErr w:type="spellStart"/>
      <w:r w:rsidRPr="008F2F61">
        <w:rPr>
          <w:rFonts w:ascii="Calibri Light" w:hAnsi="Calibri Light" w:cs="Calibri Light"/>
          <w:b/>
          <w:bCs/>
          <w:sz w:val="24"/>
          <w:szCs w:val="24"/>
          <w:lang w:val="en-GB"/>
        </w:rPr>
        <w:t>Stolichna</w:t>
      </w:r>
      <w:proofErr w:type="spellEnd"/>
      <w:r w:rsidRPr="008F2F61">
        <w:rPr>
          <w:rFonts w:ascii="Calibri Light" w:hAnsi="Calibri Light" w:cs="Calibri Light"/>
          <w:b/>
          <w:bCs/>
          <w:sz w:val="24"/>
          <w:szCs w:val="24"/>
          <w:lang w:val="en-GB"/>
        </w:rPr>
        <w:t xml:space="preserve"> </w:t>
      </w:r>
      <w:proofErr w:type="spellStart"/>
      <w:r w:rsidRPr="008F2F61">
        <w:rPr>
          <w:rFonts w:ascii="Calibri Light" w:hAnsi="Calibri Light" w:cs="Calibri Light"/>
          <w:b/>
          <w:bCs/>
          <w:sz w:val="24"/>
          <w:szCs w:val="24"/>
          <w:lang w:val="en-GB"/>
        </w:rPr>
        <w:t>Obshtina</w:t>
      </w:r>
      <w:proofErr w:type="spellEnd"/>
      <w:r w:rsidRPr="008F2F61">
        <w:rPr>
          <w:rFonts w:ascii="Calibri Light" w:hAnsi="Calibri Light" w:cs="Calibri Light"/>
          <w:b/>
          <w:bCs/>
          <w:sz w:val="24"/>
          <w:szCs w:val="24"/>
          <w:lang w:val="en-GB"/>
        </w:rPr>
        <w:t xml:space="preserve"> (C-490/20)</w:t>
      </w:r>
      <w:r w:rsidRPr="008F2F61">
        <w:rPr>
          <w:rFonts w:ascii="Calibri Light" w:hAnsi="Calibri Light" w:cs="Calibri Light"/>
          <w:sz w:val="24"/>
          <w:szCs w:val="24"/>
          <w:lang w:val="en-GB"/>
        </w:rPr>
        <w:t xml:space="preserve">, the </w:t>
      </w:r>
      <w:r w:rsidRPr="008F2F61">
        <w:rPr>
          <w:rFonts w:ascii="Calibri Light" w:hAnsi="Calibri Light" w:cs="Calibri Light"/>
          <w:sz w:val="24"/>
          <w:szCs w:val="24"/>
          <w:lang w:val="en-GB"/>
        </w:rPr>
        <w:lastRenderedPageBreak/>
        <w:t xml:space="preserve">CJEU ruled that limitations on EU citizenship rights must respect the principles of </w:t>
      </w:r>
      <w:r w:rsidRPr="008F2F61">
        <w:rPr>
          <w:rFonts w:ascii="Calibri Light" w:hAnsi="Calibri Light" w:cs="Calibri Light"/>
          <w:b/>
          <w:bCs/>
          <w:sz w:val="24"/>
          <w:szCs w:val="24"/>
          <w:lang w:val="en-GB"/>
        </w:rPr>
        <w:t>proportionality</w:t>
      </w:r>
      <w:r w:rsidRPr="008F2F61">
        <w:rPr>
          <w:rFonts w:ascii="Calibri Light" w:hAnsi="Calibri Light" w:cs="Calibri Light"/>
          <w:sz w:val="24"/>
          <w:szCs w:val="24"/>
          <w:lang w:val="en-GB"/>
        </w:rPr>
        <w:t xml:space="preserve"> and </w:t>
      </w:r>
      <w:r w:rsidRPr="008F2F61">
        <w:rPr>
          <w:rFonts w:ascii="Calibri Light" w:hAnsi="Calibri Light" w:cs="Calibri Light"/>
          <w:b/>
          <w:bCs/>
          <w:sz w:val="24"/>
          <w:szCs w:val="24"/>
          <w:lang w:val="en-GB"/>
        </w:rPr>
        <w:t>necessity</w:t>
      </w:r>
      <w:r w:rsidRPr="008F2F61">
        <w:rPr>
          <w:rFonts w:ascii="Calibri Light" w:hAnsi="Calibri Light" w:cs="Calibri Light"/>
          <w:sz w:val="24"/>
          <w:szCs w:val="24"/>
          <w:lang w:val="en-GB"/>
        </w:rPr>
        <w:t xml:space="preserve">. </w:t>
      </w:r>
    </w:p>
    <w:p w14:paraId="1AA355B7" w14:textId="4ABB81D7" w:rsidR="007A3DA3" w:rsidRPr="008F2F61" w:rsidRDefault="007A3DA3" w:rsidP="007A3DA3">
      <w:pPr>
        <w:jc w:val="both"/>
        <w:rPr>
          <w:rFonts w:ascii="Calibri Light" w:hAnsi="Calibri Light" w:cs="Calibri Light"/>
          <w:sz w:val="24"/>
          <w:szCs w:val="24"/>
          <w:lang w:val="en-GB"/>
        </w:rPr>
      </w:pPr>
      <w:r w:rsidRPr="008F2F61">
        <w:rPr>
          <w:rFonts w:ascii="Calibri Light" w:hAnsi="Calibri Light" w:cs="Calibri Light"/>
          <w:sz w:val="24"/>
          <w:szCs w:val="24"/>
          <w:lang w:val="en-GB"/>
        </w:rPr>
        <w:t xml:space="preserve">The withdrawal of passports cannot be justified unless there is a genuine and sufficiently serious threat to fundamental interests of society, which is absent in this case. By withdrawing G and N’s passports, the French authorities directly impede their ability to exercise their EU citizenship rights, specifically their </w:t>
      </w:r>
      <w:r w:rsidRPr="008F2F61">
        <w:rPr>
          <w:rFonts w:ascii="Calibri Light" w:hAnsi="Calibri Light" w:cs="Calibri Light"/>
          <w:b/>
          <w:bCs/>
          <w:sz w:val="24"/>
          <w:szCs w:val="24"/>
          <w:lang w:val="en-GB"/>
        </w:rPr>
        <w:t>freedom of movement and residence</w:t>
      </w:r>
      <w:r w:rsidRPr="008F2F61">
        <w:rPr>
          <w:rFonts w:ascii="Calibri Light" w:hAnsi="Calibri Light" w:cs="Calibri Light"/>
          <w:sz w:val="24"/>
          <w:szCs w:val="24"/>
          <w:lang w:val="en-GB"/>
        </w:rPr>
        <w:t xml:space="preserve"> under </w:t>
      </w:r>
      <w:r w:rsidRPr="008F2F61">
        <w:rPr>
          <w:rFonts w:ascii="Calibri Light" w:hAnsi="Calibri Light" w:cs="Calibri Light"/>
          <w:b/>
          <w:bCs/>
          <w:sz w:val="24"/>
          <w:szCs w:val="24"/>
          <w:lang w:val="en-GB"/>
        </w:rPr>
        <w:t>Directive 2004/38/EC</w:t>
      </w:r>
      <w:r w:rsidRPr="008F2F61">
        <w:rPr>
          <w:rFonts w:ascii="Calibri Light" w:hAnsi="Calibri Light" w:cs="Calibri Light"/>
          <w:sz w:val="24"/>
          <w:szCs w:val="24"/>
          <w:lang w:val="en-GB"/>
        </w:rPr>
        <w:t xml:space="preserve"> (Article 4).</w:t>
      </w:r>
    </w:p>
    <w:p w14:paraId="5A8B2F96" w14:textId="2457ADB0" w:rsidR="007A3DA3" w:rsidRPr="008F2F61" w:rsidRDefault="007A3DA3" w:rsidP="007A3DA3">
      <w:pPr>
        <w:jc w:val="both"/>
        <w:rPr>
          <w:rFonts w:ascii="Calibri Light" w:hAnsi="Calibri Light" w:cs="Calibri Light"/>
          <w:b/>
          <w:bCs/>
          <w:sz w:val="24"/>
          <w:szCs w:val="24"/>
          <w:lang w:val="en-GB"/>
        </w:rPr>
      </w:pPr>
      <w:r w:rsidRPr="008F2F61">
        <w:rPr>
          <w:rFonts w:ascii="Calibri Light" w:hAnsi="Calibri Light" w:cs="Calibri Light"/>
          <w:b/>
          <w:bCs/>
          <w:sz w:val="24"/>
          <w:szCs w:val="24"/>
          <w:lang w:val="en-GB"/>
        </w:rPr>
        <w:t xml:space="preserve">2. Violation of fundamental rights </w:t>
      </w:r>
    </w:p>
    <w:p w14:paraId="3E813A05" w14:textId="77777777" w:rsidR="007A3DA3" w:rsidRPr="008F2F61" w:rsidRDefault="007A3DA3" w:rsidP="007A3DA3">
      <w:pPr>
        <w:jc w:val="both"/>
        <w:rPr>
          <w:rFonts w:ascii="Calibri Light" w:hAnsi="Calibri Light" w:cs="Calibri Light"/>
          <w:b/>
          <w:bCs/>
          <w:sz w:val="24"/>
          <w:szCs w:val="24"/>
          <w:lang w:val="en-GB"/>
        </w:rPr>
      </w:pPr>
      <w:r w:rsidRPr="008F2F61">
        <w:rPr>
          <w:rFonts w:ascii="Calibri Light" w:hAnsi="Calibri Light" w:cs="Calibri Light"/>
          <w:b/>
          <w:bCs/>
          <w:sz w:val="24"/>
          <w:szCs w:val="24"/>
          <w:lang w:val="en-GB"/>
        </w:rPr>
        <w:t xml:space="preserve">Article 7 of the Charter (Respect for Private and Family Life): </w:t>
      </w:r>
      <w:r w:rsidRPr="008F2F61">
        <w:rPr>
          <w:rFonts w:ascii="Calibri Light" w:hAnsi="Calibri Light" w:cs="Calibri Light"/>
          <w:sz w:val="24"/>
          <w:szCs w:val="24"/>
          <w:lang w:val="en-GB"/>
        </w:rPr>
        <w:t>The withdrawal of passports disrupts the children's ability to maintain personal and direct contact with their parents, violating their right to family life.</w:t>
      </w:r>
    </w:p>
    <w:p w14:paraId="05FD41EF" w14:textId="2CF55510" w:rsidR="007A3DA3" w:rsidRPr="008F2F61" w:rsidRDefault="007A3DA3" w:rsidP="007A3DA3">
      <w:pPr>
        <w:jc w:val="both"/>
        <w:rPr>
          <w:rFonts w:ascii="Calibri Light" w:hAnsi="Calibri Light" w:cs="Calibri Light"/>
          <w:sz w:val="24"/>
          <w:szCs w:val="24"/>
          <w:lang w:val="en-GB"/>
        </w:rPr>
      </w:pPr>
      <w:r w:rsidRPr="008F2F61">
        <w:rPr>
          <w:rFonts w:ascii="Calibri Light" w:hAnsi="Calibri Light" w:cs="Calibri Light"/>
          <w:b/>
          <w:bCs/>
          <w:sz w:val="24"/>
          <w:szCs w:val="24"/>
          <w:lang w:val="en-GB"/>
        </w:rPr>
        <w:t>Article 24 of the Charter (Rights of the Child</w:t>
      </w:r>
      <w:r w:rsidRPr="008F2F61">
        <w:rPr>
          <w:rFonts w:ascii="Calibri Light" w:hAnsi="Calibri Light" w:cs="Calibri Light"/>
          <w:sz w:val="24"/>
          <w:szCs w:val="24"/>
          <w:lang w:val="en-GB"/>
        </w:rPr>
        <w:t xml:space="preserve">): children’s best interests </w:t>
      </w:r>
      <w:r w:rsidR="008F2F61">
        <w:rPr>
          <w:rFonts w:ascii="Calibri Light" w:hAnsi="Calibri Light" w:cs="Calibri Light"/>
          <w:sz w:val="24"/>
          <w:szCs w:val="24"/>
          <w:lang w:val="en-GB"/>
        </w:rPr>
        <w:t>must</w:t>
      </w:r>
      <w:r w:rsidRPr="008F2F61">
        <w:rPr>
          <w:rFonts w:ascii="Calibri Light" w:hAnsi="Calibri Light" w:cs="Calibri Light"/>
          <w:sz w:val="24"/>
          <w:szCs w:val="24"/>
          <w:lang w:val="en-GB"/>
        </w:rPr>
        <w:t xml:space="preserve"> the primary consideration in all decisions affecting them.</w:t>
      </w:r>
      <w:r w:rsidR="00D560B0" w:rsidRPr="008F2F61">
        <w:rPr>
          <w:rFonts w:ascii="Calibri Light" w:hAnsi="Calibri Light" w:cs="Calibri Light"/>
          <w:sz w:val="24"/>
          <w:szCs w:val="24"/>
          <w:lang w:val="en-GB"/>
        </w:rPr>
        <w:t xml:space="preserve"> </w:t>
      </w:r>
      <w:r w:rsidRPr="008F2F61">
        <w:rPr>
          <w:rFonts w:ascii="Calibri Light" w:hAnsi="Calibri Light" w:cs="Calibri Light"/>
          <w:sz w:val="24"/>
          <w:szCs w:val="24"/>
          <w:lang w:val="en-GB"/>
        </w:rPr>
        <w:t>The withdrawal of passports denies G and N the ability to travel and maintain familial relationships, which contravenes their rights under Article 24.</w:t>
      </w:r>
    </w:p>
    <w:p w14:paraId="63BB4219" w14:textId="77777777" w:rsidR="007A3DA3" w:rsidRPr="007A3DA3" w:rsidRDefault="007A3DA3" w:rsidP="007A3DA3">
      <w:pPr>
        <w:rPr>
          <w:rFonts w:ascii="Times New Roman" w:hAnsi="Times New Roman" w:cs="Times New Roman"/>
          <w:sz w:val="24"/>
          <w:szCs w:val="24"/>
          <w:lang w:val="en-GB"/>
        </w:rPr>
      </w:pPr>
    </w:p>
    <w:p w14:paraId="5ADA0922" w14:textId="237E4CC6" w:rsidR="00304898" w:rsidRPr="008F2F61" w:rsidRDefault="00BA3895" w:rsidP="00BA3895">
      <w:pPr>
        <w:spacing w:after="120"/>
        <w:jc w:val="both"/>
        <w:rPr>
          <w:rFonts w:ascii="Calibri Light" w:hAnsi="Calibri Light" w:cs="Calibri Light"/>
          <w:color w:val="215E99" w:themeColor="text2" w:themeTint="BF"/>
          <w:sz w:val="24"/>
          <w:szCs w:val="24"/>
          <w:lang w:val="en-US"/>
        </w:rPr>
      </w:pPr>
      <w:r w:rsidRPr="008F2F61">
        <w:rPr>
          <w:rFonts w:ascii="Calibri Light" w:hAnsi="Calibri Light" w:cs="Calibri Light"/>
          <w:b/>
          <w:bCs/>
          <w:color w:val="215E99" w:themeColor="text2" w:themeTint="BF"/>
          <w:sz w:val="24"/>
          <w:szCs w:val="24"/>
          <w:lang w:val="en-US"/>
        </w:rPr>
        <w:t xml:space="preserve">Issue No 4: Veronica’s </w:t>
      </w:r>
      <w:r w:rsidR="00304898" w:rsidRPr="008F2F61">
        <w:rPr>
          <w:rFonts w:ascii="Calibri Light" w:hAnsi="Calibri Light" w:cs="Calibri Light"/>
          <w:b/>
          <w:bCs/>
          <w:color w:val="215E99" w:themeColor="text2" w:themeTint="BF"/>
          <w:sz w:val="24"/>
          <w:szCs w:val="24"/>
          <w:lang w:val="en-US"/>
        </w:rPr>
        <w:t>refugee status</w:t>
      </w:r>
    </w:p>
    <w:p w14:paraId="799D50AA" w14:textId="169E884A" w:rsidR="00304898" w:rsidRPr="008F2F61" w:rsidRDefault="00BA3895" w:rsidP="00BA3895">
      <w:pPr>
        <w:jc w:val="both"/>
        <w:rPr>
          <w:rFonts w:ascii="Calibri Light" w:hAnsi="Calibri Light" w:cs="Calibri Light"/>
          <w:b/>
          <w:bCs/>
          <w:sz w:val="24"/>
          <w:szCs w:val="24"/>
          <w:lang w:val="en-US"/>
        </w:rPr>
      </w:pPr>
      <w:r w:rsidRPr="008F2F61">
        <w:rPr>
          <w:rFonts w:ascii="Calibri Light" w:hAnsi="Calibri Light" w:cs="Calibri Light"/>
          <w:b/>
          <w:bCs/>
          <w:sz w:val="24"/>
          <w:szCs w:val="24"/>
          <w:lang w:val="en-US"/>
        </w:rPr>
        <w:t>Relevant</w:t>
      </w:r>
      <w:r w:rsidR="00304898" w:rsidRPr="008F2F61">
        <w:rPr>
          <w:rFonts w:ascii="Calibri Light" w:hAnsi="Calibri Light" w:cs="Calibri Light"/>
          <w:b/>
          <w:bCs/>
          <w:sz w:val="24"/>
          <w:szCs w:val="24"/>
          <w:lang w:val="en-US"/>
        </w:rPr>
        <w:t xml:space="preserve"> facts</w:t>
      </w:r>
      <w:r w:rsidRPr="008F2F61">
        <w:rPr>
          <w:rFonts w:ascii="Calibri Light" w:hAnsi="Calibri Light" w:cs="Calibri Light"/>
          <w:b/>
          <w:bCs/>
          <w:sz w:val="24"/>
          <w:szCs w:val="24"/>
          <w:lang w:val="en-US"/>
        </w:rPr>
        <w:t xml:space="preserve">: </w:t>
      </w:r>
    </w:p>
    <w:p w14:paraId="4E011AB3" w14:textId="77777777" w:rsidR="00387B19" w:rsidRPr="008F2F61" w:rsidRDefault="00304898" w:rsidP="00387B19">
      <w:pPr>
        <w:pStyle w:val="Paragraphedeliste"/>
        <w:numPr>
          <w:ilvl w:val="0"/>
          <w:numId w:val="23"/>
        </w:numPr>
        <w:jc w:val="both"/>
        <w:rPr>
          <w:rFonts w:ascii="Calibri Light" w:hAnsi="Calibri Light" w:cs="Calibri Light"/>
          <w:sz w:val="24"/>
          <w:szCs w:val="24"/>
          <w:lang w:val="en-US"/>
        </w:rPr>
      </w:pPr>
      <w:r w:rsidRPr="008F2F61">
        <w:rPr>
          <w:rFonts w:ascii="Calibri Light" w:hAnsi="Calibri Light" w:cs="Calibri Light"/>
          <w:sz w:val="24"/>
          <w:szCs w:val="24"/>
          <w:lang w:val="en-US"/>
        </w:rPr>
        <w:t>The French Embassy informed the Yaoundé Public Prosecutor of Veronica's status as mothe</w:t>
      </w:r>
      <w:r w:rsidR="00387B19" w:rsidRPr="008F2F61">
        <w:rPr>
          <w:rFonts w:ascii="Calibri Light" w:hAnsi="Calibri Light" w:cs="Calibri Light"/>
          <w:sz w:val="24"/>
          <w:szCs w:val="24"/>
          <w:lang w:val="en-US"/>
        </w:rPr>
        <w:t xml:space="preserve">r, her sexual orientation and her use of MAP abroad. </w:t>
      </w:r>
    </w:p>
    <w:p w14:paraId="06A92A83" w14:textId="77777777" w:rsidR="00387B19" w:rsidRPr="008F2F61" w:rsidRDefault="00304898" w:rsidP="00387B19">
      <w:pPr>
        <w:pStyle w:val="Paragraphedeliste"/>
        <w:numPr>
          <w:ilvl w:val="0"/>
          <w:numId w:val="23"/>
        </w:numPr>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 </w:t>
      </w:r>
      <w:r w:rsidR="00387B19" w:rsidRPr="008F2F61">
        <w:rPr>
          <w:rFonts w:ascii="Calibri Light" w:hAnsi="Calibri Light" w:cs="Calibri Light"/>
          <w:sz w:val="24"/>
          <w:szCs w:val="24"/>
          <w:lang w:val="en-US"/>
        </w:rPr>
        <w:t xml:space="preserve">She </w:t>
      </w:r>
      <w:r w:rsidRPr="008F2F61">
        <w:rPr>
          <w:rFonts w:ascii="Calibri Light" w:hAnsi="Calibri Light" w:cs="Calibri Light"/>
          <w:sz w:val="24"/>
          <w:szCs w:val="24"/>
          <w:lang w:val="en-US"/>
        </w:rPr>
        <w:t xml:space="preserve">was arrested and sentenced to 5 years' imprisonment for homosexuality and using MAP abroad, </w:t>
      </w:r>
      <w:r w:rsidR="00387B19" w:rsidRPr="008F2F61">
        <w:rPr>
          <w:rFonts w:ascii="Calibri Light" w:hAnsi="Calibri Light" w:cs="Calibri Light"/>
          <w:sz w:val="24"/>
          <w:szCs w:val="24"/>
          <w:lang w:val="en-US"/>
        </w:rPr>
        <w:t xml:space="preserve">both </w:t>
      </w:r>
      <w:r w:rsidRPr="008F2F61">
        <w:rPr>
          <w:rFonts w:ascii="Calibri Light" w:hAnsi="Calibri Light" w:cs="Calibri Light"/>
          <w:sz w:val="24"/>
          <w:szCs w:val="24"/>
          <w:lang w:val="en-US"/>
        </w:rPr>
        <w:t xml:space="preserve">prohibited in Cameroon at the time. </w:t>
      </w:r>
    </w:p>
    <w:p w14:paraId="366002F0" w14:textId="77777777" w:rsidR="00387B19" w:rsidRPr="008F2F61" w:rsidRDefault="00304898" w:rsidP="00387B19">
      <w:pPr>
        <w:pStyle w:val="Paragraphedeliste"/>
        <w:numPr>
          <w:ilvl w:val="0"/>
          <w:numId w:val="23"/>
        </w:numPr>
        <w:jc w:val="both"/>
        <w:rPr>
          <w:rFonts w:ascii="Calibri Light" w:hAnsi="Calibri Light" w:cs="Calibri Light"/>
          <w:sz w:val="24"/>
          <w:szCs w:val="24"/>
          <w:lang w:val="en-US"/>
        </w:rPr>
      </w:pPr>
      <w:r w:rsidRPr="008F2F61">
        <w:rPr>
          <w:rFonts w:ascii="Calibri Light" w:hAnsi="Calibri Light" w:cs="Calibri Light"/>
          <w:sz w:val="24"/>
          <w:szCs w:val="24"/>
          <w:lang w:val="en-US"/>
        </w:rPr>
        <w:t xml:space="preserve">She applied to Spain for refugee status, claiming to be a victim of discrimination based on her sexual orientation, which would put her at risk in prison. </w:t>
      </w:r>
    </w:p>
    <w:p w14:paraId="3C780C01" w14:textId="54A57AD2" w:rsidR="008F2F61" w:rsidRPr="008F2F61" w:rsidRDefault="00304898" w:rsidP="008F2F61">
      <w:pPr>
        <w:pStyle w:val="Paragraphedeliste"/>
        <w:numPr>
          <w:ilvl w:val="0"/>
          <w:numId w:val="23"/>
        </w:numPr>
        <w:jc w:val="both"/>
        <w:rPr>
          <w:rFonts w:ascii="Calibri Light" w:hAnsi="Calibri Light" w:cs="Calibri Light"/>
          <w:sz w:val="24"/>
          <w:szCs w:val="24"/>
          <w:lang w:val="en-US"/>
        </w:rPr>
      </w:pPr>
      <w:r w:rsidRPr="008F2F61">
        <w:rPr>
          <w:rFonts w:ascii="Calibri Light" w:hAnsi="Calibri Light" w:cs="Calibri Light"/>
          <w:sz w:val="24"/>
          <w:szCs w:val="24"/>
          <w:lang w:val="en-US"/>
        </w:rPr>
        <w:t>The refugee status has been refused by the Spanish authorit</w:t>
      </w:r>
      <w:r w:rsidR="00387B19" w:rsidRPr="008F2F61">
        <w:rPr>
          <w:rFonts w:ascii="Calibri Light" w:hAnsi="Calibri Light" w:cs="Calibri Light"/>
          <w:sz w:val="24"/>
          <w:szCs w:val="24"/>
          <w:lang w:val="en-US"/>
        </w:rPr>
        <w:t xml:space="preserve">ies. </w:t>
      </w:r>
    </w:p>
    <w:p w14:paraId="7C17B22B" w14:textId="67859E58" w:rsidR="00304898" w:rsidRPr="008F2F61" w:rsidRDefault="00304898" w:rsidP="00387B19">
      <w:pPr>
        <w:rPr>
          <w:rFonts w:ascii="Calibri Light" w:hAnsi="Calibri Light" w:cs="Calibri Light"/>
          <w:b/>
          <w:bCs/>
          <w:color w:val="000000"/>
          <w:sz w:val="24"/>
          <w:szCs w:val="24"/>
          <w:lang w:val="en-US"/>
        </w:rPr>
      </w:pPr>
      <w:r w:rsidRPr="008F2F61">
        <w:rPr>
          <w:rFonts w:ascii="Calibri Light" w:hAnsi="Calibri Light" w:cs="Calibri Light"/>
          <w:b/>
          <w:bCs/>
          <w:color w:val="000000"/>
          <w:sz w:val="24"/>
          <w:szCs w:val="24"/>
          <w:lang w:val="en-US"/>
        </w:rPr>
        <w:t>Applicable provisions</w:t>
      </w:r>
    </w:p>
    <w:p w14:paraId="4101D0A1" w14:textId="715822A1" w:rsidR="00682B6A" w:rsidRPr="008F2F61" w:rsidRDefault="00304898" w:rsidP="00682B6A">
      <w:pPr>
        <w:pStyle w:val="Paragraphedeliste"/>
        <w:numPr>
          <w:ilvl w:val="0"/>
          <w:numId w:val="24"/>
        </w:numPr>
        <w:rPr>
          <w:rFonts w:ascii="Calibri Light" w:hAnsi="Calibri Light" w:cs="Calibri Light"/>
          <w:sz w:val="24"/>
          <w:szCs w:val="24"/>
          <w:lang w:val="en-US"/>
        </w:rPr>
      </w:pPr>
      <w:r w:rsidRPr="008F2F61">
        <w:rPr>
          <w:rFonts w:ascii="Calibri Light" w:hAnsi="Calibri Light" w:cs="Calibri Light"/>
          <w:sz w:val="24"/>
          <w:szCs w:val="24"/>
          <w:lang w:val="en-US"/>
        </w:rPr>
        <w:t>Articles 1, 10</w:t>
      </w:r>
      <w:r w:rsidR="00A744F3" w:rsidRPr="008F2F61">
        <w:rPr>
          <w:rFonts w:ascii="Calibri Light" w:hAnsi="Calibri Light" w:cs="Calibri Light"/>
          <w:sz w:val="24"/>
          <w:szCs w:val="24"/>
          <w:lang w:val="en-US"/>
        </w:rPr>
        <w:t xml:space="preserve"> and </w:t>
      </w:r>
      <w:r w:rsidRPr="008F2F61">
        <w:rPr>
          <w:rFonts w:ascii="Calibri Light" w:hAnsi="Calibri Light" w:cs="Calibri Light"/>
          <w:sz w:val="24"/>
          <w:szCs w:val="24"/>
          <w:lang w:val="en-US"/>
        </w:rPr>
        <w:t xml:space="preserve">18 of the </w:t>
      </w:r>
      <w:r w:rsidR="00A744F3" w:rsidRPr="008F2F61">
        <w:rPr>
          <w:rFonts w:ascii="Calibri Light" w:hAnsi="Calibri Light" w:cs="Calibri Light"/>
          <w:sz w:val="24"/>
          <w:szCs w:val="24"/>
          <w:lang w:val="en-US"/>
        </w:rPr>
        <w:t>E</w:t>
      </w:r>
      <w:r w:rsidRPr="008F2F61">
        <w:rPr>
          <w:rFonts w:ascii="Calibri Light" w:hAnsi="Calibri Light" w:cs="Calibri Light"/>
          <w:sz w:val="24"/>
          <w:szCs w:val="24"/>
          <w:lang w:val="en-US"/>
        </w:rPr>
        <w:t>Ch</w:t>
      </w:r>
      <w:r w:rsidR="00A744F3" w:rsidRPr="008F2F61">
        <w:rPr>
          <w:rFonts w:ascii="Calibri Light" w:hAnsi="Calibri Light" w:cs="Calibri Light"/>
          <w:sz w:val="24"/>
          <w:szCs w:val="24"/>
          <w:lang w:val="en-US"/>
        </w:rPr>
        <w:t>FR</w:t>
      </w:r>
    </w:p>
    <w:p w14:paraId="0F211E2A" w14:textId="4AD8E126" w:rsidR="00304898" w:rsidRPr="008F2F61" w:rsidRDefault="00304898" w:rsidP="00682B6A">
      <w:pPr>
        <w:pStyle w:val="Paragraphedeliste"/>
        <w:numPr>
          <w:ilvl w:val="0"/>
          <w:numId w:val="24"/>
        </w:numPr>
        <w:rPr>
          <w:rFonts w:ascii="Calibri Light" w:hAnsi="Calibri Light" w:cs="Calibri Light"/>
          <w:sz w:val="24"/>
          <w:szCs w:val="24"/>
          <w:lang w:val="en-US"/>
        </w:rPr>
      </w:pPr>
      <w:r w:rsidRPr="008F2F61">
        <w:rPr>
          <w:rFonts w:ascii="Calibri Light" w:hAnsi="Calibri Light" w:cs="Calibri Light"/>
          <w:sz w:val="24"/>
          <w:szCs w:val="24"/>
          <w:lang w:val="en-US"/>
        </w:rPr>
        <w:t xml:space="preserve">Directive 2004/83/EC of 29 April 2004 on minimum standards for the qualification and status of third country nationals or Stateless persons as refugees or as </w:t>
      </w:r>
      <w:proofErr w:type="gramStart"/>
      <w:r w:rsidRPr="008F2F61">
        <w:rPr>
          <w:rFonts w:ascii="Calibri Light" w:hAnsi="Calibri Light" w:cs="Calibri Light"/>
          <w:sz w:val="24"/>
          <w:szCs w:val="24"/>
          <w:lang w:val="en-US"/>
        </w:rPr>
        <w:t>persons</w:t>
      </w:r>
      <w:proofErr w:type="gramEnd"/>
      <w:r w:rsidRPr="008F2F61">
        <w:rPr>
          <w:rFonts w:ascii="Calibri Light" w:hAnsi="Calibri Light" w:cs="Calibri Light"/>
          <w:sz w:val="24"/>
          <w:szCs w:val="24"/>
          <w:lang w:val="en-US"/>
        </w:rPr>
        <w:t xml:space="preserve"> who otherwise need international </w:t>
      </w:r>
      <w:proofErr w:type="gramStart"/>
      <w:r w:rsidRPr="008F2F61">
        <w:rPr>
          <w:rFonts w:ascii="Calibri Light" w:hAnsi="Calibri Light" w:cs="Calibri Light"/>
          <w:sz w:val="24"/>
          <w:szCs w:val="24"/>
          <w:lang w:val="en-US"/>
        </w:rPr>
        <w:t>protection</w:t>
      </w:r>
      <w:proofErr w:type="gramEnd"/>
      <w:r w:rsidRPr="008F2F61">
        <w:rPr>
          <w:rFonts w:ascii="Calibri Light" w:hAnsi="Calibri Light" w:cs="Calibri Light"/>
          <w:sz w:val="24"/>
          <w:szCs w:val="24"/>
          <w:lang w:val="en-US"/>
        </w:rPr>
        <w:t xml:space="preserve"> and the content of the protection granted.</w:t>
      </w:r>
    </w:p>
    <w:p w14:paraId="048EE590" w14:textId="64714592" w:rsidR="00304898" w:rsidRPr="008F2F61" w:rsidRDefault="00682B6A" w:rsidP="00682B6A">
      <w:pPr>
        <w:rPr>
          <w:rFonts w:ascii="Calibri Light" w:hAnsi="Calibri Light" w:cs="Calibri Light"/>
          <w:b/>
          <w:bCs/>
          <w:sz w:val="24"/>
          <w:szCs w:val="24"/>
          <w:lang w:val="en-US"/>
        </w:rPr>
      </w:pPr>
      <w:r w:rsidRPr="008F2F61">
        <w:rPr>
          <w:rFonts w:ascii="Calibri Light" w:hAnsi="Calibri Light" w:cs="Calibri Light"/>
          <w:b/>
          <w:bCs/>
          <w:sz w:val="24"/>
          <w:szCs w:val="24"/>
          <w:lang w:val="en-US"/>
        </w:rPr>
        <w:t xml:space="preserve">Module </w:t>
      </w:r>
      <w:r w:rsidR="00304898" w:rsidRPr="008F2F61">
        <w:rPr>
          <w:rFonts w:ascii="Calibri Light" w:hAnsi="Calibri Light" w:cs="Calibri Light"/>
          <w:b/>
          <w:bCs/>
          <w:sz w:val="24"/>
          <w:szCs w:val="24"/>
          <w:lang w:val="en-US"/>
        </w:rPr>
        <w:t>Materials</w:t>
      </w:r>
    </w:p>
    <w:p w14:paraId="5E673402" w14:textId="221641A1" w:rsidR="00682B6A" w:rsidRPr="008F2F61" w:rsidRDefault="00682B6A" w:rsidP="00682B6A">
      <w:pPr>
        <w:pStyle w:val="Paragraphedeliste"/>
        <w:numPr>
          <w:ilvl w:val="0"/>
          <w:numId w:val="25"/>
        </w:numPr>
        <w:rPr>
          <w:rFonts w:ascii="Calibri Light" w:hAnsi="Calibri Light" w:cs="Calibri Light"/>
          <w:color w:val="000000"/>
          <w:sz w:val="24"/>
          <w:szCs w:val="24"/>
          <w:lang w:val="en-US"/>
        </w:rPr>
      </w:pPr>
      <w:r w:rsidRPr="008F2F61">
        <w:rPr>
          <w:rFonts w:ascii="Calibri Light" w:hAnsi="Calibri Light" w:cs="Calibri Light"/>
          <w:sz w:val="24"/>
          <w:szCs w:val="24"/>
          <w:lang w:val="en-US"/>
        </w:rPr>
        <w:t>Summary sheets on A</w:t>
      </w:r>
      <w:r w:rsidR="00304898" w:rsidRPr="008F2F61">
        <w:rPr>
          <w:rFonts w:ascii="Calibri Light" w:hAnsi="Calibri Light" w:cs="Calibri Light"/>
          <w:sz w:val="24"/>
          <w:szCs w:val="24"/>
          <w:lang w:val="en-US"/>
        </w:rPr>
        <w:t>rticle</w:t>
      </w:r>
      <w:r w:rsidRPr="008F2F61">
        <w:rPr>
          <w:rFonts w:ascii="Calibri Light" w:hAnsi="Calibri Light" w:cs="Calibri Light"/>
          <w:sz w:val="24"/>
          <w:szCs w:val="24"/>
          <w:lang w:val="en-US"/>
        </w:rPr>
        <w:t>s</w:t>
      </w:r>
      <w:r w:rsidR="00304898" w:rsidRPr="008F2F61">
        <w:rPr>
          <w:rFonts w:ascii="Calibri Light" w:hAnsi="Calibri Light" w:cs="Calibri Light"/>
          <w:sz w:val="24"/>
          <w:szCs w:val="24"/>
          <w:lang w:val="en-US"/>
        </w:rPr>
        <w:t xml:space="preserve"> 1, 10, and 18 </w:t>
      </w:r>
      <w:r w:rsidR="00A744F3" w:rsidRPr="008F2F61">
        <w:rPr>
          <w:rFonts w:ascii="Calibri Light" w:hAnsi="Calibri Light" w:cs="Calibri Light"/>
          <w:sz w:val="24"/>
          <w:szCs w:val="24"/>
          <w:lang w:val="en-US"/>
        </w:rPr>
        <w:t>EChFR</w:t>
      </w:r>
    </w:p>
    <w:p w14:paraId="351FBA1E" w14:textId="77777777" w:rsidR="008F2F61" w:rsidRDefault="008F2F61" w:rsidP="00682B6A">
      <w:pPr>
        <w:rPr>
          <w:rFonts w:ascii="Times New Roman" w:hAnsi="Times New Roman" w:cs="Times New Roman"/>
          <w:b/>
          <w:bCs/>
          <w:color w:val="000000"/>
          <w:sz w:val="24"/>
          <w:szCs w:val="24"/>
          <w:lang w:val="en-US"/>
        </w:rPr>
      </w:pPr>
    </w:p>
    <w:p w14:paraId="010CF66D" w14:textId="6A2BBF58" w:rsidR="00682B6A" w:rsidRPr="008F2F61" w:rsidRDefault="008F2F61" w:rsidP="00682B6A">
      <w:pPr>
        <w:rPr>
          <w:rFonts w:ascii="Calibri Light" w:hAnsi="Calibri Light" w:cs="Calibri Light"/>
          <w:b/>
          <w:bCs/>
          <w:color w:val="000000"/>
          <w:sz w:val="24"/>
          <w:szCs w:val="24"/>
          <w:lang w:val="en-US"/>
        </w:rPr>
      </w:pPr>
      <w:r w:rsidRPr="008F2F61">
        <w:rPr>
          <w:rFonts w:ascii="Calibri Light" w:hAnsi="Calibri Light" w:cs="Calibri Light"/>
          <w:b/>
          <w:bCs/>
          <w:noProof/>
          <w:color w:val="000000"/>
          <w:sz w:val="24"/>
          <w:szCs w:val="24"/>
          <w:lang w:val="en-US"/>
        </w:rPr>
        <w:lastRenderedPageBreak/>
        <mc:AlternateContent>
          <mc:Choice Requires="wps">
            <w:drawing>
              <wp:anchor distT="45720" distB="45720" distL="114300" distR="114300" simplePos="0" relativeHeight="251671552" behindDoc="0" locked="0" layoutInCell="1" allowOverlap="1" wp14:anchorId="74754A76" wp14:editId="72ACF21F">
                <wp:simplePos x="0" y="0"/>
                <wp:positionH relativeFrom="margin">
                  <wp:align>right</wp:align>
                </wp:positionH>
                <wp:positionV relativeFrom="paragraph">
                  <wp:posOffset>340995</wp:posOffset>
                </wp:positionV>
                <wp:extent cx="5734050" cy="5353050"/>
                <wp:effectExtent l="19050" t="19050" r="19050" b="19050"/>
                <wp:wrapSquare wrapText="bothSides"/>
                <wp:docPr id="4659877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5353050"/>
                        </a:xfrm>
                        <a:prstGeom prst="rect">
                          <a:avLst/>
                        </a:prstGeom>
                        <a:solidFill>
                          <a:schemeClr val="bg1"/>
                        </a:solidFill>
                        <a:ln w="28575">
                          <a:solidFill>
                            <a:srgbClr val="002060"/>
                          </a:solidFill>
                          <a:miter lim="800000"/>
                          <a:headEnd/>
                          <a:tailEnd/>
                        </a:ln>
                      </wps:spPr>
                      <wps:txbx>
                        <w:txbxContent>
                          <w:p w14:paraId="5DB976B8" w14:textId="4EC7DE22" w:rsidR="00682B6A" w:rsidRPr="00682B6A" w:rsidRDefault="00682B6A" w:rsidP="00682B6A">
                            <w:pPr>
                              <w:jc w:val="right"/>
                              <w:rPr>
                                <w:rFonts w:ascii="Calibri" w:hAnsi="Calibri" w:cs="Calibri"/>
                                <w:b/>
                                <w:bCs/>
                                <w:sz w:val="20"/>
                                <w:szCs w:val="20"/>
                                <w:lang w:val="de-DE" w:eastAsia="fr-FR"/>
                              </w:rPr>
                            </w:pPr>
                            <w:hyperlink r:id="rId22" w:history="1">
                              <w:r w:rsidRPr="00682B6A">
                                <w:rPr>
                                  <w:rStyle w:val="Lienhypertexte"/>
                                  <w:rFonts w:ascii="Calibri" w:hAnsi="Calibri" w:cs="Calibri"/>
                                  <w:b/>
                                  <w:bCs/>
                                  <w:sz w:val="20"/>
                                  <w:szCs w:val="20"/>
                                  <w:lang w:val="de-DE"/>
                                </w:rPr>
                                <w:t xml:space="preserve">CJUE </w:t>
                              </w:r>
                              <w:proofErr w:type="spellStart"/>
                              <w:r w:rsidRPr="00682B6A">
                                <w:rPr>
                                  <w:rStyle w:val="Lienhypertexte"/>
                                  <w:rFonts w:ascii="Calibri" w:hAnsi="Calibri" w:cs="Calibri"/>
                                  <w:b/>
                                  <w:bCs/>
                                  <w:sz w:val="20"/>
                                  <w:szCs w:val="20"/>
                                  <w:lang w:val="de-DE"/>
                                </w:rPr>
                                <w:t>Judgment</w:t>
                              </w:r>
                              <w:proofErr w:type="spellEnd"/>
                              <w:r w:rsidRPr="00682B6A">
                                <w:rPr>
                                  <w:rStyle w:val="Lienhypertexte"/>
                                  <w:rFonts w:ascii="Calibri" w:hAnsi="Calibri" w:cs="Calibri"/>
                                  <w:b/>
                                  <w:bCs/>
                                  <w:sz w:val="20"/>
                                  <w:szCs w:val="20"/>
                                  <w:lang w:val="de-DE"/>
                                </w:rPr>
                                <w:t xml:space="preserve">, 5 September 2012, </w:t>
                              </w:r>
                              <w:r w:rsidRPr="00682B6A">
                                <w:rPr>
                                  <w:rStyle w:val="Lienhypertexte"/>
                                  <w:rFonts w:ascii="Calibri" w:hAnsi="Calibri" w:cs="Calibri"/>
                                  <w:b/>
                                  <w:bCs/>
                                  <w:sz w:val="20"/>
                                  <w:szCs w:val="20"/>
                                  <w:lang w:val="de-DE" w:eastAsia="fr-FR"/>
                                </w:rPr>
                                <w:t>C</w:t>
                              </w:r>
                              <w:r w:rsidRPr="00682B6A">
                                <w:rPr>
                                  <w:rStyle w:val="Lienhypertexte"/>
                                  <w:rFonts w:ascii="Calibri" w:hAnsi="Calibri" w:cs="Calibri"/>
                                  <w:b/>
                                  <w:bCs/>
                                  <w:sz w:val="20"/>
                                  <w:szCs w:val="20"/>
                                  <w:lang w:val="de-DE" w:eastAsia="fr-FR"/>
                                </w:rPr>
                                <w:noBreakHyphen/>
                                <w:t>71/11 and C</w:t>
                              </w:r>
                              <w:r w:rsidRPr="00682B6A">
                                <w:rPr>
                                  <w:rStyle w:val="Lienhypertexte"/>
                                  <w:rFonts w:ascii="Calibri" w:hAnsi="Calibri" w:cs="Calibri"/>
                                  <w:b/>
                                  <w:bCs/>
                                  <w:sz w:val="20"/>
                                  <w:szCs w:val="20"/>
                                  <w:lang w:val="de-DE" w:eastAsia="fr-FR"/>
                                </w:rPr>
                                <w:noBreakHyphen/>
                                <w:t xml:space="preserve">99/11, </w:t>
                              </w:r>
                              <w:r w:rsidRPr="00682B6A">
                                <w:rPr>
                                  <w:rStyle w:val="Lienhypertexte"/>
                                  <w:rFonts w:ascii="Calibri" w:hAnsi="Calibri" w:cs="Calibri"/>
                                  <w:b/>
                                  <w:bCs/>
                                  <w:i/>
                                  <w:iCs/>
                                  <w:sz w:val="20"/>
                                  <w:szCs w:val="20"/>
                                  <w:lang w:val="de-DE" w:eastAsia="fr-FR"/>
                                </w:rPr>
                                <w:t>Bundesrepublik Deutschland, v Y (C</w:t>
                              </w:r>
                              <w:r w:rsidRPr="00682B6A">
                                <w:rPr>
                                  <w:rStyle w:val="Lienhypertexte"/>
                                  <w:rFonts w:ascii="Calibri" w:hAnsi="Calibri" w:cs="Calibri"/>
                                  <w:b/>
                                  <w:bCs/>
                                  <w:i/>
                                  <w:iCs/>
                                  <w:sz w:val="20"/>
                                  <w:szCs w:val="20"/>
                                  <w:lang w:val="de-DE" w:eastAsia="fr-FR"/>
                                </w:rPr>
                                <w:noBreakHyphen/>
                                <w:t>71/11) and Z (C</w:t>
                              </w:r>
                              <w:r w:rsidRPr="00682B6A">
                                <w:rPr>
                                  <w:rStyle w:val="Lienhypertexte"/>
                                  <w:rFonts w:ascii="Calibri" w:hAnsi="Calibri" w:cs="Calibri"/>
                                  <w:b/>
                                  <w:bCs/>
                                  <w:i/>
                                  <w:iCs/>
                                  <w:sz w:val="20"/>
                                  <w:szCs w:val="20"/>
                                  <w:lang w:val="de-DE" w:eastAsia="fr-FR"/>
                                </w:rPr>
                                <w:noBreakHyphen/>
                                <w:t>99/11)</w:t>
                              </w:r>
                            </w:hyperlink>
                          </w:p>
                          <w:p w14:paraId="786932D8" w14:textId="35EEAA80" w:rsidR="00682B6A" w:rsidRPr="00876B0E" w:rsidRDefault="00876B0E" w:rsidP="00876B0E">
                            <w:pPr>
                              <w:jc w:val="both"/>
                              <w:rPr>
                                <w:rFonts w:ascii="Calibri" w:hAnsi="Calibri" w:cs="Calibri"/>
                                <w:sz w:val="20"/>
                                <w:szCs w:val="20"/>
                                <w:lang w:val="en-GB"/>
                              </w:rPr>
                            </w:pPr>
                            <w:r w:rsidRPr="00876B0E">
                              <w:rPr>
                                <w:rFonts w:ascii="Calibri" w:hAnsi="Calibri" w:cs="Calibri"/>
                                <w:sz w:val="20"/>
                                <w:szCs w:val="20"/>
                                <w:lang w:val="en-GB"/>
                              </w:rPr>
                              <w:t>The CJEU examined whether restrictions on practicing religion publicly, enforced through threats of severe harm, could constitute "persecution" under EU asylum law.</w:t>
                            </w:r>
                          </w:p>
                          <w:p w14:paraId="5CA80EF7" w14:textId="77777777" w:rsidR="00876B0E" w:rsidRDefault="00876B0E" w:rsidP="00876B0E">
                            <w:pPr>
                              <w:rPr>
                                <w:rFonts w:ascii="Calibri" w:hAnsi="Calibri" w:cs="Calibri"/>
                                <w:b/>
                                <w:bCs/>
                                <w:sz w:val="20"/>
                                <w:szCs w:val="20"/>
                                <w:lang w:val="en-GB"/>
                              </w:rPr>
                            </w:pPr>
                            <w:r>
                              <w:rPr>
                                <w:rFonts w:ascii="Calibri" w:hAnsi="Calibri" w:cs="Calibri"/>
                                <w:b/>
                                <w:bCs/>
                                <w:sz w:val="20"/>
                                <w:szCs w:val="20"/>
                                <w:lang w:val="en-GB"/>
                              </w:rPr>
                              <w:t xml:space="preserve">Ruling: </w:t>
                            </w:r>
                          </w:p>
                          <w:p w14:paraId="01DCA20D" w14:textId="0C257679"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The Court held</w:t>
                            </w:r>
                            <w:r>
                              <w:rPr>
                                <w:rFonts w:ascii="Calibri" w:hAnsi="Calibri" w:cs="Calibri"/>
                                <w:sz w:val="20"/>
                                <w:szCs w:val="20"/>
                                <w:lang w:val="en-GB"/>
                              </w:rPr>
                              <w:t xml:space="preserve"> that persecution as defined by Article 9(1)(a) of Directive 2004/83/EC means that the acts </w:t>
                            </w:r>
                            <w:r w:rsidRPr="00876B0E">
                              <w:rPr>
                                <w:rFonts w:ascii="Calibri" w:hAnsi="Calibri" w:cs="Calibri"/>
                                <w:sz w:val="20"/>
                                <w:szCs w:val="20"/>
                                <w:lang w:val="en-GB"/>
                              </w:rPr>
                              <w:t xml:space="preserve">constituting persecution must be "sufficiently serious" by their nature or repetition to represent a </w:t>
                            </w:r>
                            <w:r w:rsidRPr="00876B0E">
                              <w:rPr>
                                <w:rFonts w:ascii="Calibri" w:hAnsi="Calibri" w:cs="Calibri"/>
                                <w:b/>
                                <w:bCs/>
                                <w:sz w:val="20"/>
                                <w:szCs w:val="20"/>
                                <w:lang w:val="en-GB"/>
                              </w:rPr>
                              <w:t>severe violation of basic human rights</w:t>
                            </w:r>
                            <w:r w:rsidRPr="00876B0E">
                              <w:rPr>
                                <w:rFonts w:ascii="Calibri" w:hAnsi="Calibri" w:cs="Calibri"/>
                                <w:sz w:val="20"/>
                                <w:szCs w:val="20"/>
                                <w:lang w:val="en-GB"/>
                              </w:rPr>
                              <w:t>, particularly the non-</w:t>
                            </w:r>
                            <w:proofErr w:type="spellStart"/>
                            <w:r w:rsidRPr="00876B0E">
                              <w:rPr>
                                <w:rFonts w:ascii="Calibri" w:hAnsi="Calibri" w:cs="Calibri"/>
                                <w:sz w:val="20"/>
                                <w:szCs w:val="20"/>
                                <w:lang w:val="en-GB"/>
                              </w:rPr>
                              <w:t>derogable</w:t>
                            </w:r>
                            <w:proofErr w:type="spellEnd"/>
                            <w:r w:rsidRPr="00876B0E">
                              <w:rPr>
                                <w:rFonts w:ascii="Calibri" w:hAnsi="Calibri" w:cs="Calibri"/>
                                <w:sz w:val="20"/>
                                <w:szCs w:val="20"/>
                                <w:lang w:val="en-GB"/>
                              </w:rPr>
                              <w:t xml:space="preserve"> rights under </w:t>
                            </w:r>
                            <w:r w:rsidRPr="00876B0E">
                              <w:rPr>
                                <w:rFonts w:ascii="Calibri" w:hAnsi="Calibri" w:cs="Calibri"/>
                                <w:b/>
                                <w:bCs/>
                                <w:sz w:val="20"/>
                                <w:szCs w:val="20"/>
                                <w:lang w:val="en-GB"/>
                              </w:rPr>
                              <w:t>Article 15(2) of the ECHR</w:t>
                            </w:r>
                            <w:r w:rsidRPr="00876B0E">
                              <w:rPr>
                                <w:rFonts w:ascii="Calibri" w:hAnsi="Calibri" w:cs="Calibri"/>
                                <w:sz w:val="20"/>
                                <w:szCs w:val="20"/>
                                <w:lang w:val="en-GB"/>
                              </w:rPr>
                              <w:t>.</w:t>
                            </w:r>
                            <w:r w:rsidRPr="00876B0E">
                              <w:rPr>
                                <w:b/>
                                <w:bCs/>
                                <w:lang w:val="en-GB"/>
                              </w:rPr>
                              <w:t xml:space="preserve"> </w:t>
                            </w:r>
                            <w:r w:rsidRPr="00876B0E">
                              <w:rPr>
                                <w:rFonts w:ascii="Calibri" w:hAnsi="Calibri" w:cs="Calibri"/>
                                <w:b/>
                                <w:bCs/>
                                <w:sz w:val="20"/>
                                <w:szCs w:val="20"/>
                                <w:lang w:val="en-GB"/>
                              </w:rPr>
                              <w:t>Article 9(1)(b)</w:t>
                            </w:r>
                            <w:r>
                              <w:rPr>
                                <w:rFonts w:ascii="Calibri" w:hAnsi="Calibri" w:cs="Calibri"/>
                                <w:b/>
                                <w:bCs/>
                                <w:sz w:val="20"/>
                                <w:szCs w:val="20"/>
                                <w:lang w:val="en-GB"/>
                              </w:rPr>
                              <w:t xml:space="preserve"> </w:t>
                            </w:r>
                            <w:r>
                              <w:rPr>
                                <w:rFonts w:ascii="Calibri" w:hAnsi="Calibri" w:cs="Calibri"/>
                                <w:sz w:val="20"/>
                                <w:szCs w:val="20"/>
                                <w:lang w:val="en-GB"/>
                              </w:rPr>
                              <w:t>also states that a</w:t>
                            </w:r>
                            <w:r w:rsidRPr="00876B0E">
                              <w:rPr>
                                <w:rFonts w:ascii="Calibri" w:hAnsi="Calibri" w:cs="Calibri"/>
                                <w:sz w:val="20"/>
                                <w:szCs w:val="20"/>
                                <w:lang w:val="en-GB"/>
                              </w:rPr>
                              <w:t>n accumulation of less severe measures, including human rights violations, may also amount to persecution if they have a comparable effect on the individual.</w:t>
                            </w:r>
                          </w:p>
                          <w:p w14:paraId="38551D53" w14:textId="77777777" w:rsidR="00876B0E" w:rsidRDefault="00876B0E" w:rsidP="00876B0E">
                            <w:pPr>
                              <w:spacing w:after="0" w:line="240" w:lineRule="auto"/>
                              <w:jc w:val="both"/>
                              <w:rPr>
                                <w:rFonts w:ascii="Calibri" w:hAnsi="Calibri" w:cs="Calibri"/>
                                <w:sz w:val="20"/>
                                <w:szCs w:val="20"/>
                                <w:lang w:val="en-GB"/>
                              </w:rPr>
                            </w:pPr>
                          </w:p>
                          <w:p w14:paraId="7D6A5E46" w14:textId="55A7DBE1"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The </w:t>
                            </w:r>
                            <w:r>
                              <w:rPr>
                                <w:rFonts w:ascii="Calibri" w:hAnsi="Calibri" w:cs="Calibri"/>
                                <w:sz w:val="20"/>
                                <w:szCs w:val="20"/>
                                <w:lang w:val="en-GB"/>
                              </w:rPr>
                              <w:t xml:space="preserve">Cout noted that the </w:t>
                            </w:r>
                            <w:r w:rsidRPr="00876B0E">
                              <w:rPr>
                                <w:rFonts w:ascii="Calibri" w:hAnsi="Calibri" w:cs="Calibri"/>
                                <w:sz w:val="20"/>
                                <w:szCs w:val="20"/>
                                <w:lang w:val="en-GB"/>
                              </w:rPr>
                              <w:t xml:space="preserve">right to religious freedom in Article 10(1) of the </w:t>
                            </w:r>
                            <w:r>
                              <w:rPr>
                                <w:rFonts w:ascii="Calibri" w:hAnsi="Calibri" w:cs="Calibri"/>
                                <w:sz w:val="20"/>
                                <w:szCs w:val="20"/>
                                <w:lang w:val="en-GB"/>
                              </w:rPr>
                              <w:t>EChFR</w:t>
                            </w:r>
                            <w:r w:rsidRPr="00876B0E">
                              <w:rPr>
                                <w:rFonts w:ascii="Calibri" w:hAnsi="Calibri" w:cs="Calibri"/>
                                <w:sz w:val="20"/>
                                <w:szCs w:val="20"/>
                                <w:lang w:val="en-GB"/>
                              </w:rPr>
                              <w:t xml:space="preserve"> corresponds to Article 9 of the ECHR and is one of the cornerstones of a democratic society.</w:t>
                            </w:r>
                          </w:p>
                          <w:p w14:paraId="696C60D2" w14:textId="77777777" w:rsidR="00876B0E" w:rsidRPr="00876B0E" w:rsidRDefault="00876B0E" w:rsidP="00876B0E">
                            <w:pPr>
                              <w:spacing w:after="0" w:line="240" w:lineRule="auto"/>
                              <w:jc w:val="both"/>
                              <w:rPr>
                                <w:rFonts w:ascii="Calibri" w:hAnsi="Calibri" w:cs="Calibri"/>
                                <w:sz w:val="20"/>
                                <w:szCs w:val="20"/>
                                <w:lang w:val="en-GB"/>
                              </w:rPr>
                            </w:pPr>
                          </w:p>
                          <w:p w14:paraId="478457D2" w14:textId="74AF8BE1"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Interference with religious freedom may amount to persecution if it has a severity comparable to non-</w:t>
                            </w:r>
                            <w:proofErr w:type="spellStart"/>
                            <w:r w:rsidRPr="00876B0E">
                              <w:rPr>
                                <w:rFonts w:ascii="Calibri" w:hAnsi="Calibri" w:cs="Calibri"/>
                                <w:sz w:val="20"/>
                                <w:szCs w:val="20"/>
                                <w:lang w:val="en-GB"/>
                              </w:rPr>
                              <w:t>derogable</w:t>
                            </w:r>
                            <w:proofErr w:type="spellEnd"/>
                            <w:r w:rsidRPr="00876B0E">
                              <w:rPr>
                                <w:rFonts w:ascii="Calibri" w:hAnsi="Calibri" w:cs="Calibri"/>
                                <w:sz w:val="20"/>
                                <w:szCs w:val="20"/>
                                <w:lang w:val="en-GB"/>
                              </w:rPr>
                              <w:t xml:space="preserve"> rights violations under Article 15(2) of the ECHR.</w:t>
                            </w:r>
                          </w:p>
                          <w:p w14:paraId="7B9EBBFF" w14:textId="77777777" w:rsidR="00876B0E" w:rsidRDefault="00876B0E" w:rsidP="00876B0E">
                            <w:pPr>
                              <w:spacing w:after="0" w:line="240" w:lineRule="auto"/>
                              <w:jc w:val="both"/>
                              <w:rPr>
                                <w:rFonts w:ascii="Calibri" w:hAnsi="Calibri" w:cs="Calibri"/>
                                <w:sz w:val="20"/>
                                <w:szCs w:val="20"/>
                                <w:lang w:val="en-GB"/>
                              </w:rPr>
                            </w:pPr>
                          </w:p>
                          <w:p w14:paraId="01DD24AB" w14:textId="77777777" w:rsidR="00876B0E" w:rsidRP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Not all infringements of religious freedom constitute persecution. For an act to qualify:</w:t>
                            </w:r>
                          </w:p>
                          <w:p w14:paraId="1BD45E02" w14:textId="77777777" w:rsidR="00876B0E" w:rsidRPr="00876B0E" w:rsidRDefault="00876B0E" w:rsidP="00876B0E">
                            <w:pPr>
                              <w:numPr>
                                <w:ilvl w:val="0"/>
                                <w:numId w:val="28"/>
                              </w:num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There must be a </w:t>
                            </w:r>
                            <w:r w:rsidRPr="00876B0E">
                              <w:rPr>
                                <w:rFonts w:ascii="Calibri" w:hAnsi="Calibri" w:cs="Calibri"/>
                                <w:b/>
                                <w:bCs/>
                                <w:sz w:val="20"/>
                                <w:szCs w:val="20"/>
                                <w:lang w:val="en-GB"/>
                              </w:rPr>
                              <w:t>severe violation of religious freedom</w:t>
                            </w:r>
                            <w:r w:rsidRPr="00876B0E">
                              <w:rPr>
                                <w:rFonts w:ascii="Calibri" w:hAnsi="Calibri" w:cs="Calibri"/>
                                <w:sz w:val="20"/>
                                <w:szCs w:val="20"/>
                                <w:lang w:val="en-GB"/>
                              </w:rPr>
                              <w:t xml:space="preserve"> that significantly affects the individual.</w:t>
                            </w:r>
                          </w:p>
                          <w:p w14:paraId="3D273ACF" w14:textId="77777777" w:rsidR="00876B0E" w:rsidRDefault="00876B0E" w:rsidP="00876B0E">
                            <w:pPr>
                              <w:numPr>
                                <w:ilvl w:val="0"/>
                                <w:numId w:val="28"/>
                              </w:num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The gravity must equate to an infringement of basic human rights under </w:t>
                            </w:r>
                            <w:r w:rsidRPr="00876B0E">
                              <w:rPr>
                                <w:rFonts w:ascii="Calibri" w:hAnsi="Calibri" w:cs="Calibri"/>
                                <w:b/>
                                <w:bCs/>
                                <w:sz w:val="20"/>
                                <w:szCs w:val="20"/>
                                <w:lang w:val="en-GB"/>
                              </w:rPr>
                              <w:t>Article 15(2) of the ECHR</w:t>
                            </w:r>
                            <w:r w:rsidRPr="00876B0E">
                              <w:rPr>
                                <w:rFonts w:ascii="Calibri" w:hAnsi="Calibri" w:cs="Calibri"/>
                                <w:sz w:val="20"/>
                                <w:szCs w:val="20"/>
                                <w:lang w:val="en-GB"/>
                              </w:rPr>
                              <w:t>.</w:t>
                            </w:r>
                          </w:p>
                          <w:p w14:paraId="5737B7DB" w14:textId="7E3673D5" w:rsidR="00876B0E" w:rsidRDefault="00876B0E" w:rsidP="00876B0E">
                            <w:pPr>
                              <w:numPr>
                                <w:ilvl w:val="0"/>
                                <w:numId w:val="29"/>
                              </w:num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Acts targeting the </w:t>
                            </w:r>
                            <w:r w:rsidRPr="00876B0E">
                              <w:rPr>
                                <w:rFonts w:ascii="Calibri" w:hAnsi="Calibri" w:cs="Calibri"/>
                                <w:b/>
                                <w:bCs/>
                                <w:sz w:val="20"/>
                                <w:szCs w:val="20"/>
                                <w:lang w:val="en-GB"/>
                              </w:rPr>
                              <w:t>external manifestations of religious freedom</w:t>
                            </w:r>
                            <w:r w:rsidRPr="00876B0E">
                              <w:rPr>
                                <w:rFonts w:ascii="Calibri" w:hAnsi="Calibri" w:cs="Calibri"/>
                                <w:sz w:val="20"/>
                                <w:szCs w:val="20"/>
                                <w:lang w:val="en-GB"/>
                              </w:rPr>
                              <w:t xml:space="preserve"> (e.g., public worship) may constitute persecution if they result in genuine risks of </w:t>
                            </w:r>
                            <w:r w:rsidRPr="00876B0E">
                              <w:rPr>
                                <w:rFonts w:ascii="Calibri" w:hAnsi="Calibri" w:cs="Calibri"/>
                                <w:b/>
                                <w:bCs/>
                                <w:sz w:val="20"/>
                                <w:szCs w:val="20"/>
                                <w:lang w:val="en-GB"/>
                              </w:rPr>
                              <w:t>prosecution, inhuman or degrading treatment</w:t>
                            </w:r>
                            <w:r w:rsidRPr="00876B0E">
                              <w:rPr>
                                <w:rFonts w:ascii="Calibri" w:hAnsi="Calibri" w:cs="Calibri"/>
                                <w:sz w:val="20"/>
                                <w:szCs w:val="20"/>
                                <w:lang w:val="en-GB"/>
                              </w:rPr>
                              <w:t>, or punishment.</w:t>
                            </w:r>
                          </w:p>
                          <w:p w14:paraId="0D1E80FE" w14:textId="77777777" w:rsidR="00876B0E" w:rsidRDefault="00876B0E" w:rsidP="00876B0E">
                            <w:pPr>
                              <w:spacing w:after="0" w:line="240" w:lineRule="auto"/>
                              <w:jc w:val="both"/>
                              <w:rPr>
                                <w:rFonts w:ascii="Calibri" w:hAnsi="Calibri" w:cs="Calibri"/>
                                <w:sz w:val="20"/>
                                <w:szCs w:val="20"/>
                                <w:lang w:val="en-GB"/>
                              </w:rPr>
                            </w:pPr>
                          </w:p>
                          <w:p w14:paraId="6919DB46" w14:textId="6FACDCB9"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 </w:t>
                            </w:r>
                            <w:r w:rsidRPr="00876B0E">
                              <w:rPr>
                                <w:rFonts w:ascii="Calibri" w:hAnsi="Calibri" w:cs="Calibri"/>
                                <w:b/>
                                <w:bCs/>
                                <w:sz w:val="20"/>
                                <w:szCs w:val="20"/>
                                <w:lang w:val="en-GB"/>
                              </w:rPr>
                              <w:t>Individual Circumstances Must Be Considered</w:t>
                            </w:r>
                            <w:r>
                              <w:rPr>
                                <w:rFonts w:ascii="Calibri" w:hAnsi="Calibri" w:cs="Calibri"/>
                                <w:b/>
                                <w:bCs/>
                                <w:sz w:val="20"/>
                                <w:szCs w:val="20"/>
                                <w:lang w:val="en-GB"/>
                              </w:rPr>
                              <w:t xml:space="preserve">. </w:t>
                            </w:r>
                            <w:r w:rsidRPr="00876B0E">
                              <w:rPr>
                                <w:rFonts w:ascii="Calibri" w:hAnsi="Calibri" w:cs="Calibri"/>
                                <w:sz w:val="20"/>
                                <w:szCs w:val="20"/>
                                <w:lang w:val="en-GB"/>
                              </w:rPr>
                              <w:t xml:space="preserve">Authorities must assess whether the individual, based on their personal circumstances and religious practices, faces a </w:t>
                            </w:r>
                            <w:r w:rsidRPr="00876B0E">
                              <w:rPr>
                                <w:rFonts w:ascii="Calibri" w:hAnsi="Calibri" w:cs="Calibri"/>
                                <w:b/>
                                <w:bCs/>
                                <w:sz w:val="20"/>
                                <w:szCs w:val="20"/>
                                <w:lang w:val="en-GB"/>
                              </w:rPr>
                              <w:t>genuine risk</w:t>
                            </w:r>
                            <w:r w:rsidRPr="00876B0E">
                              <w:rPr>
                                <w:rFonts w:ascii="Calibri" w:hAnsi="Calibri" w:cs="Calibri"/>
                                <w:sz w:val="20"/>
                                <w:szCs w:val="20"/>
                                <w:lang w:val="en-GB"/>
                              </w:rPr>
                              <w:t xml:space="preserve"> of severe harm or persecution in their country of origin due to their religious beliefs.</w:t>
                            </w:r>
                          </w:p>
                          <w:p w14:paraId="2DDD496D" w14:textId="77777777" w:rsidR="00876B0E" w:rsidRDefault="00876B0E" w:rsidP="00876B0E">
                            <w:pPr>
                              <w:spacing w:after="0" w:line="240" w:lineRule="auto"/>
                              <w:jc w:val="both"/>
                              <w:rPr>
                                <w:rFonts w:ascii="Calibri" w:hAnsi="Calibri" w:cs="Calibri"/>
                                <w:sz w:val="20"/>
                                <w:szCs w:val="20"/>
                                <w:lang w:val="en-GB"/>
                              </w:rPr>
                            </w:pPr>
                          </w:p>
                          <w:p w14:paraId="1CA33059" w14:textId="24BAD738" w:rsidR="00876B0E" w:rsidRPr="00876B0E" w:rsidRDefault="00876B0E" w:rsidP="00876B0E">
                            <w:pPr>
                              <w:spacing w:after="0" w:line="240" w:lineRule="auto"/>
                              <w:jc w:val="both"/>
                              <w:rPr>
                                <w:rFonts w:ascii="Calibri" w:hAnsi="Calibri" w:cs="Calibri"/>
                                <w:b/>
                                <w:bCs/>
                                <w:sz w:val="20"/>
                                <w:szCs w:val="20"/>
                                <w:lang w:val="en-GB"/>
                              </w:rPr>
                            </w:pPr>
                            <w:r w:rsidRPr="00876B0E">
                              <w:rPr>
                                <w:rFonts w:ascii="Calibri" w:hAnsi="Calibri" w:cs="Calibri"/>
                                <w:sz w:val="20"/>
                                <w:szCs w:val="20"/>
                                <w:lang w:val="en-GB"/>
                              </w:rPr>
                              <w:t xml:space="preserve"> </w:t>
                            </w:r>
                            <w:r>
                              <w:rPr>
                                <w:rFonts w:ascii="Calibri" w:hAnsi="Calibri" w:cs="Calibri"/>
                                <w:b/>
                                <w:bCs/>
                                <w:sz w:val="20"/>
                                <w:szCs w:val="20"/>
                                <w:lang w:val="en-GB"/>
                              </w:rPr>
                              <w:t xml:space="preserve">The Court held that </w:t>
                            </w:r>
                            <w:proofErr w:type="gramStart"/>
                            <w:r>
                              <w:rPr>
                                <w:rFonts w:ascii="Calibri" w:hAnsi="Calibri" w:cs="Calibri"/>
                                <w:b/>
                                <w:bCs/>
                                <w:sz w:val="20"/>
                                <w:szCs w:val="20"/>
                                <w:lang w:val="en-GB"/>
                              </w:rPr>
                              <w:t xml:space="preserve">interference </w:t>
                            </w:r>
                            <w:r w:rsidRPr="00876B0E">
                              <w:rPr>
                                <w:rFonts w:ascii="Calibri" w:hAnsi="Calibri" w:cs="Calibri"/>
                                <w:b/>
                                <w:bCs/>
                                <w:sz w:val="20"/>
                                <w:szCs w:val="20"/>
                                <w:lang w:val="en-GB"/>
                              </w:rPr>
                              <w:t xml:space="preserve"> with</w:t>
                            </w:r>
                            <w:proofErr w:type="gramEnd"/>
                            <w:r w:rsidRPr="00876B0E">
                              <w:rPr>
                                <w:rFonts w:ascii="Calibri" w:hAnsi="Calibri" w:cs="Calibri"/>
                                <w:b/>
                                <w:bCs/>
                                <w:sz w:val="20"/>
                                <w:szCs w:val="20"/>
                                <w:lang w:val="en-GB"/>
                              </w:rPr>
                              <w:t xml:space="preserve"> the right to religious freedom does not always qualify as persecution.</w:t>
                            </w:r>
                            <w:r>
                              <w:rPr>
                                <w:rFonts w:ascii="Calibri" w:hAnsi="Calibri" w:cs="Calibri"/>
                                <w:b/>
                                <w:bCs/>
                                <w:sz w:val="20"/>
                                <w:szCs w:val="20"/>
                                <w:lang w:val="en-GB"/>
                              </w:rPr>
                              <w:t xml:space="preserve"> </w:t>
                            </w:r>
                            <w:r w:rsidRPr="00876B0E">
                              <w:rPr>
                                <w:rFonts w:ascii="Calibri" w:hAnsi="Calibri" w:cs="Calibri"/>
                                <w:sz w:val="20"/>
                                <w:szCs w:val="20"/>
                                <w:lang w:val="en-GB"/>
                              </w:rPr>
                              <w:t>However, where interference is severe and directly linked to the individual's religion, and where it creates a risk of prosecution, inhuman treatment, or punishment, it must be treated as persecution.</w:t>
                            </w:r>
                          </w:p>
                          <w:p w14:paraId="78F7283F" w14:textId="77777777" w:rsidR="00876B0E" w:rsidRPr="00876B0E" w:rsidRDefault="00876B0E" w:rsidP="00876B0E">
                            <w:pPr>
                              <w:spacing w:after="0" w:line="240" w:lineRule="auto"/>
                              <w:jc w:val="both"/>
                              <w:rPr>
                                <w:rFonts w:ascii="Calibri" w:hAnsi="Calibri" w:cs="Calibri"/>
                                <w:sz w:val="20"/>
                                <w:szCs w:val="20"/>
                                <w:lang w:val="en-GB"/>
                              </w:rPr>
                            </w:pPr>
                          </w:p>
                          <w:p w14:paraId="7946C5D4" w14:textId="77777777" w:rsidR="00876B0E" w:rsidRPr="00876B0E" w:rsidRDefault="00876B0E" w:rsidP="00876B0E">
                            <w:pPr>
                              <w:jc w:val="both"/>
                              <w:rPr>
                                <w:rFonts w:ascii="Calibri" w:hAnsi="Calibri" w:cs="Calibri"/>
                                <w:sz w:val="20"/>
                                <w:szCs w:val="20"/>
                                <w:lang w:val="en-GB"/>
                              </w:rPr>
                            </w:pPr>
                          </w:p>
                          <w:p w14:paraId="4ED643FC" w14:textId="77777777" w:rsidR="00876B0E" w:rsidRDefault="00876B0E">
                            <w:pPr>
                              <w:rPr>
                                <w:lang w:val="en-GB"/>
                              </w:rPr>
                            </w:pPr>
                          </w:p>
                          <w:p w14:paraId="1438F7B9" w14:textId="77777777" w:rsidR="00876B0E" w:rsidRPr="00876B0E" w:rsidRDefault="00876B0E">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54A76" id="_x0000_s1032" type="#_x0000_t202" style="position:absolute;margin-left:400.3pt;margin-top:26.85pt;width:451.5pt;height:421.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" fillcolor="white [3212]" strokecolor="#002060" strokeweight="2.25pt">
                <v:textbox>
                  <w:txbxContent>
                    <w:p w14:paraId="5DB976B8" w14:textId="4EC7DE22" w:rsidR="00682B6A" w:rsidRPr="00682B6A" w:rsidRDefault="00682B6A" w:rsidP="00682B6A">
                      <w:pPr>
                        <w:jc w:val="right"/>
                        <w:rPr>
                          <w:rFonts w:ascii="Calibri" w:hAnsi="Calibri" w:cs="Calibri"/>
                          <w:b/>
                          <w:bCs/>
                          <w:sz w:val="20"/>
                          <w:szCs w:val="20"/>
                          <w:lang w:val="de-DE" w:eastAsia="fr-FR"/>
                        </w:rPr>
                      </w:pPr>
                      <w:r>
                        <w:fldChar w:fldCharType="begin"/>
                      </w:r>
                      <w:r w:rsidRPr="00D04C88">
                        <w:rPr>
                          <w:lang w:val="de-DE"/>
                        </w:rPr>
                        <w:instrText>HYPERLINK "https://eur-lex.europa.eu/legal-content/EN/TXT/?uri=CELEX%3A62011CJ0071"</w:instrText>
                      </w:r>
                      <w:r>
                        <w:fldChar w:fldCharType="separate"/>
                      </w:r>
                      <w:r w:rsidRPr="00682B6A">
                        <w:rPr>
                          <w:rStyle w:val="Lienhypertexte"/>
                          <w:rFonts w:ascii="Calibri" w:hAnsi="Calibri" w:cs="Calibri"/>
                          <w:b/>
                          <w:bCs/>
                          <w:sz w:val="20"/>
                          <w:szCs w:val="20"/>
                          <w:lang w:val="de-DE"/>
                        </w:rPr>
                        <w:t xml:space="preserve">CJUE </w:t>
                      </w:r>
                      <w:proofErr w:type="spellStart"/>
                      <w:r w:rsidRPr="00682B6A">
                        <w:rPr>
                          <w:rStyle w:val="Lienhypertexte"/>
                          <w:rFonts w:ascii="Calibri" w:hAnsi="Calibri" w:cs="Calibri"/>
                          <w:b/>
                          <w:bCs/>
                          <w:sz w:val="20"/>
                          <w:szCs w:val="20"/>
                          <w:lang w:val="de-DE"/>
                        </w:rPr>
                        <w:t>Judgment</w:t>
                      </w:r>
                      <w:proofErr w:type="spellEnd"/>
                      <w:r w:rsidRPr="00682B6A">
                        <w:rPr>
                          <w:rStyle w:val="Lienhypertexte"/>
                          <w:rFonts w:ascii="Calibri" w:hAnsi="Calibri" w:cs="Calibri"/>
                          <w:b/>
                          <w:bCs/>
                          <w:sz w:val="20"/>
                          <w:szCs w:val="20"/>
                          <w:lang w:val="de-DE"/>
                        </w:rPr>
                        <w:t xml:space="preserve">, 5 September 2012, </w:t>
                      </w:r>
                      <w:r w:rsidRPr="00682B6A">
                        <w:rPr>
                          <w:rStyle w:val="Lienhypertexte"/>
                          <w:rFonts w:ascii="Calibri" w:hAnsi="Calibri" w:cs="Calibri"/>
                          <w:b/>
                          <w:bCs/>
                          <w:sz w:val="20"/>
                          <w:szCs w:val="20"/>
                          <w:lang w:val="de-DE" w:eastAsia="fr-FR"/>
                        </w:rPr>
                        <w:t>C</w:t>
                      </w:r>
                      <w:r w:rsidRPr="00682B6A">
                        <w:rPr>
                          <w:rStyle w:val="Lienhypertexte"/>
                          <w:rFonts w:ascii="Calibri" w:hAnsi="Calibri" w:cs="Calibri"/>
                          <w:b/>
                          <w:bCs/>
                          <w:sz w:val="20"/>
                          <w:szCs w:val="20"/>
                          <w:lang w:val="de-DE" w:eastAsia="fr-FR"/>
                        </w:rPr>
                        <w:noBreakHyphen/>
                        <w:t>71/11 and C</w:t>
                      </w:r>
                      <w:r w:rsidRPr="00682B6A">
                        <w:rPr>
                          <w:rStyle w:val="Lienhypertexte"/>
                          <w:rFonts w:ascii="Calibri" w:hAnsi="Calibri" w:cs="Calibri"/>
                          <w:b/>
                          <w:bCs/>
                          <w:sz w:val="20"/>
                          <w:szCs w:val="20"/>
                          <w:lang w:val="de-DE" w:eastAsia="fr-FR"/>
                        </w:rPr>
                        <w:noBreakHyphen/>
                        <w:t xml:space="preserve">99/11, </w:t>
                      </w:r>
                      <w:r w:rsidRPr="00682B6A">
                        <w:rPr>
                          <w:rStyle w:val="Lienhypertexte"/>
                          <w:rFonts w:ascii="Calibri" w:hAnsi="Calibri" w:cs="Calibri"/>
                          <w:b/>
                          <w:bCs/>
                          <w:i/>
                          <w:iCs/>
                          <w:sz w:val="20"/>
                          <w:szCs w:val="20"/>
                          <w:lang w:val="de-DE" w:eastAsia="fr-FR"/>
                        </w:rPr>
                        <w:t>Bundesrepublik Deutschland, v Y (C</w:t>
                      </w:r>
                      <w:r w:rsidRPr="00682B6A">
                        <w:rPr>
                          <w:rStyle w:val="Lienhypertexte"/>
                          <w:rFonts w:ascii="Calibri" w:hAnsi="Calibri" w:cs="Calibri"/>
                          <w:b/>
                          <w:bCs/>
                          <w:i/>
                          <w:iCs/>
                          <w:sz w:val="20"/>
                          <w:szCs w:val="20"/>
                          <w:lang w:val="de-DE" w:eastAsia="fr-FR"/>
                        </w:rPr>
                        <w:noBreakHyphen/>
                        <w:t>71/11) and Z (C</w:t>
                      </w:r>
                      <w:r w:rsidRPr="00682B6A">
                        <w:rPr>
                          <w:rStyle w:val="Lienhypertexte"/>
                          <w:rFonts w:ascii="Calibri" w:hAnsi="Calibri" w:cs="Calibri"/>
                          <w:b/>
                          <w:bCs/>
                          <w:i/>
                          <w:iCs/>
                          <w:sz w:val="20"/>
                          <w:szCs w:val="20"/>
                          <w:lang w:val="de-DE" w:eastAsia="fr-FR"/>
                        </w:rPr>
                        <w:noBreakHyphen/>
                        <w:t>99/11)</w:t>
                      </w:r>
                      <w:r>
                        <w:rPr>
                          <w:rStyle w:val="Lienhypertexte"/>
                          <w:rFonts w:ascii="Calibri" w:hAnsi="Calibri" w:cs="Calibri"/>
                          <w:b/>
                          <w:bCs/>
                          <w:i/>
                          <w:iCs/>
                          <w:sz w:val="20"/>
                          <w:szCs w:val="20"/>
                          <w:lang w:val="de-DE" w:eastAsia="fr-FR"/>
                        </w:rPr>
                        <w:fldChar w:fldCharType="end"/>
                      </w:r>
                    </w:p>
                    <w:p w14:paraId="786932D8" w14:textId="35EEAA80" w:rsidR="00682B6A" w:rsidRPr="00876B0E" w:rsidRDefault="00876B0E" w:rsidP="00876B0E">
                      <w:pPr>
                        <w:jc w:val="both"/>
                        <w:rPr>
                          <w:rFonts w:ascii="Calibri" w:hAnsi="Calibri" w:cs="Calibri"/>
                          <w:sz w:val="20"/>
                          <w:szCs w:val="20"/>
                          <w:lang w:val="en-GB"/>
                        </w:rPr>
                      </w:pPr>
                      <w:r w:rsidRPr="00876B0E">
                        <w:rPr>
                          <w:rFonts w:ascii="Calibri" w:hAnsi="Calibri" w:cs="Calibri"/>
                          <w:sz w:val="20"/>
                          <w:szCs w:val="20"/>
                          <w:lang w:val="en-GB"/>
                        </w:rPr>
                        <w:t>The CJEU examined whether restrictions on practicing religion publicly, enforced through threats of severe harm, could constitute "persecution" under EU asylum law.</w:t>
                      </w:r>
                    </w:p>
                    <w:p w14:paraId="5CA80EF7" w14:textId="77777777" w:rsidR="00876B0E" w:rsidRDefault="00876B0E" w:rsidP="00876B0E">
                      <w:pPr>
                        <w:rPr>
                          <w:rFonts w:ascii="Calibri" w:hAnsi="Calibri" w:cs="Calibri"/>
                          <w:b/>
                          <w:bCs/>
                          <w:sz w:val="20"/>
                          <w:szCs w:val="20"/>
                          <w:lang w:val="en-GB"/>
                        </w:rPr>
                      </w:pPr>
                      <w:r>
                        <w:rPr>
                          <w:rFonts w:ascii="Calibri" w:hAnsi="Calibri" w:cs="Calibri"/>
                          <w:b/>
                          <w:bCs/>
                          <w:sz w:val="20"/>
                          <w:szCs w:val="20"/>
                          <w:lang w:val="en-GB"/>
                        </w:rPr>
                        <w:t xml:space="preserve">Ruling: </w:t>
                      </w:r>
                    </w:p>
                    <w:p w14:paraId="01DCA20D" w14:textId="0C257679"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The Court held</w:t>
                      </w:r>
                      <w:r>
                        <w:rPr>
                          <w:rFonts w:ascii="Calibri" w:hAnsi="Calibri" w:cs="Calibri"/>
                          <w:sz w:val="20"/>
                          <w:szCs w:val="20"/>
                          <w:lang w:val="en-GB"/>
                        </w:rPr>
                        <w:t xml:space="preserve"> that persecution as defined by Article 9(1)(a) of Directive 2004/83/EC means that the acts </w:t>
                      </w:r>
                      <w:r w:rsidRPr="00876B0E">
                        <w:rPr>
                          <w:rFonts w:ascii="Calibri" w:hAnsi="Calibri" w:cs="Calibri"/>
                          <w:sz w:val="20"/>
                          <w:szCs w:val="20"/>
                          <w:lang w:val="en-GB"/>
                        </w:rPr>
                        <w:t xml:space="preserve">constituting persecution must be "sufficiently serious" by their nature or repetition to represent a </w:t>
                      </w:r>
                      <w:r w:rsidRPr="00876B0E">
                        <w:rPr>
                          <w:rFonts w:ascii="Calibri" w:hAnsi="Calibri" w:cs="Calibri"/>
                          <w:b/>
                          <w:bCs/>
                          <w:sz w:val="20"/>
                          <w:szCs w:val="20"/>
                          <w:lang w:val="en-GB"/>
                        </w:rPr>
                        <w:t>severe violation of basic human rights</w:t>
                      </w:r>
                      <w:r w:rsidRPr="00876B0E">
                        <w:rPr>
                          <w:rFonts w:ascii="Calibri" w:hAnsi="Calibri" w:cs="Calibri"/>
                          <w:sz w:val="20"/>
                          <w:szCs w:val="20"/>
                          <w:lang w:val="en-GB"/>
                        </w:rPr>
                        <w:t>, particularly the non-</w:t>
                      </w:r>
                      <w:proofErr w:type="spellStart"/>
                      <w:r w:rsidRPr="00876B0E">
                        <w:rPr>
                          <w:rFonts w:ascii="Calibri" w:hAnsi="Calibri" w:cs="Calibri"/>
                          <w:sz w:val="20"/>
                          <w:szCs w:val="20"/>
                          <w:lang w:val="en-GB"/>
                        </w:rPr>
                        <w:t>derogable</w:t>
                      </w:r>
                      <w:proofErr w:type="spellEnd"/>
                      <w:r w:rsidRPr="00876B0E">
                        <w:rPr>
                          <w:rFonts w:ascii="Calibri" w:hAnsi="Calibri" w:cs="Calibri"/>
                          <w:sz w:val="20"/>
                          <w:szCs w:val="20"/>
                          <w:lang w:val="en-GB"/>
                        </w:rPr>
                        <w:t xml:space="preserve"> rights under </w:t>
                      </w:r>
                      <w:r w:rsidRPr="00876B0E">
                        <w:rPr>
                          <w:rFonts w:ascii="Calibri" w:hAnsi="Calibri" w:cs="Calibri"/>
                          <w:b/>
                          <w:bCs/>
                          <w:sz w:val="20"/>
                          <w:szCs w:val="20"/>
                          <w:lang w:val="en-GB"/>
                        </w:rPr>
                        <w:t>Article 15(2) of the ECHR</w:t>
                      </w:r>
                      <w:r w:rsidRPr="00876B0E">
                        <w:rPr>
                          <w:rFonts w:ascii="Calibri" w:hAnsi="Calibri" w:cs="Calibri"/>
                          <w:sz w:val="20"/>
                          <w:szCs w:val="20"/>
                          <w:lang w:val="en-GB"/>
                        </w:rPr>
                        <w:t>.</w:t>
                      </w:r>
                      <w:r w:rsidRPr="00876B0E">
                        <w:rPr>
                          <w:b/>
                          <w:bCs/>
                          <w:lang w:val="en-GB"/>
                        </w:rPr>
                        <w:t xml:space="preserve"> </w:t>
                      </w:r>
                      <w:r w:rsidRPr="00876B0E">
                        <w:rPr>
                          <w:rFonts w:ascii="Calibri" w:hAnsi="Calibri" w:cs="Calibri"/>
                          <w:b/>
                          <w:bCs/>
                          <w:sz w:val="20"/>
                          <w:szCs w:val="20"/>
                          <w:lang w:val="en-GB"/>
                        </w:rPr>
                        <w:t>Article 9(1)(b)</w:t>
                      </w:r>
                      <w:r>
                        <w:rPr>
                          <w:rFonts w:ascii="Calibri" w:hAnsi="Calibri" w:cs="Calibri"/>
                          <w:b/>
                          <w:bCs/>
                          <w:sz w:val="20"/>
                          <w:szCs w:val="20"/>
                          <w:lang w:val="en-GB"/>
                        </w:rPr>
                        <w:t xml:space="preserve"> </w:t>
                      </w:r>
                      <w:r>
                        <w:rPr>
                          <w:rFonts w:ascii="Calibri" w:hAnsi="Calibri" w:cs="Calibri"/>
                          <w:sz w:val="20"/>
                          <w:szCs w:val="20"/>
                          <w:lang w:val="en-GB"/>
                        </w:rPr>
                        <w:t>also states that a</w:t>
                      </w:r>
                      <w:r w:rsidRPr="00876B0E">
                        <w:rPr>
                          <w:rFonts w:ascii="Calibri" w:hAnsi="Calibri" w:cs="Calibri"/>
                          <w:sz w:val="20"/>
                          <w:szCs w:val="20"/>
                          <w:lang w:val="en-GB"/>
                        </w:rPr>
                        <w:t>n accumulation of less severe measures, including human rights violations, may also amount to persecution if they have a comparable effect on the individual.</w:t>
                      </w:r>
                    </w:p>
                    <w:p w14:paraId="38551D53" w14:textId="77777777" w:rsidR="00876B0E" w:rsidRDefault="00876B0E" w:rsidP="00876B0E">
                      <w:pPr>
                        <w:spacing w:after="0" w:line="240" w:lineRule="auto"/>
                        <w:jc w:val="both"/>
                        <w:rPr>
                          <w:rFonts w:ascii="Calibri" w:hAnsi="Calibri" w:cs="Calibri"/>
                          <w:sz w:val="20"/>
                          <w:szCs w:val="20"/>
                          <w:lang w:val="en-GB"/>
                        </w:rPr>
                      </w:pPr>
                    </w:p>
                    <w:p w14:paraId="7D6A5E46" w14:textId="55A7DBE1"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The </w:t>
                      </w:r>
                      <w:r>
                        <w:rPr>
                          <w:rFonts w:ascii="Calibri" w:hAnsi="Calibri" w:cs="Calibri"/>
                          <w:sz w:val="20"/>
                          <w:szCs w:val="20"/>
                          <w:lang w:val="en-GB"/>
                        </w:rPr>
                        <w:t xml:space="preserve">Cout noted that the </w:t>
                      </w:r>
                      <w:r w:rsidRPr="00876B0E">
                        <w:rPr>
                          <w:rFonts w:ascii="Calibri" w:hAnsi="Calibri" w:cs="Calibri"/>
                          <w:sz w:val="20"/>
                          <w:szCs w:val="20"/>
                          <w:lang w:val="en-GB"/>
                        </w:rPr>
                        <w:t xml:space="preserve">right to religious freedom in Article 10(1) of the </w:t>
                      </w:r>
                      <w:r>
                        <w:rPr>
                          <w:rFonts w:ascii="Calibri" w:hAnsi="Calibri" w:cs="Calibri"/>
                          <w:sz w:val="20"/>
                          <w:szCs w:val="20"/>
                          <w:lang w:val="en-GB"/>
                        </w:rPr>
                        <w:t>EChFR</w:t>
                      </w:r>
                      <w:r w:rsidRPr="00876B0E">
                        <w:rPr>
                          <w:rFonts w:ascii="Calibri" w:hAnsi="Calibri" w:cs="Calibri"/>
                          <w:sz w:val="20"/>
                          <w:szCs w:val="20"/>
                          <w:lang w:val="en-GB"/>
                        </w:rPr>
                        <w:t xml:space="preserve"> corresponds to Article 9 of the ECHR and is one of the cornerstones of a democratic society.</w:t>
                      </w:r>
                    </w:p>
                    <w:p w14:paraId="696C60D2" w14:textId="77777777" w:rsidR="00876B0E" w:rsidRPr="00876B0E" w:rsidRDefault="00876B0E" w:rsidP="00876B0E">
                      <w:pPr>
                        <w:spacing w:after="0" w:line="240" w:lineRule="auto"/>
                        <w:jc w:val="both"/>
                        <w:rPr>
                          <w:rFonts w:ascii="Calibri" w:hAnsi="Calibri" w:cs="Calibri"/>
                          <w:sz w:val="20"/>
                          <w:szCs w:val="20"/>
                          <w:lang w:val="en-GB"/>
                        </w:rPr>
                      </w:pPr>
                    </w:p>
                    <w:p w14:paraId="478457D2" w14:textId="74AF8BE1"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Interference with religious freedom may amount to persecution if it has a severity comparable to non-</w:t>
                      </w:r>
                      <w:proofErr w:type="spellStart"/>
                      <w:r w:rsidRPr="00876B0E">
                        <w:rPr>
                          <w:rFonts w:ascii="Calibri" w:hAnsi="Calibri" w:cs="Calibri"/>
                          <w:sz w:val="20"/>
                          <w:szCs w:val="20"/>
                          <w:lang w:val="en-GB"/>
                        </w:rPr>
                        <w:t>derogable</w:t>
                      </w:r>
                      <w:proofErr w:type="spellEnd"/>
                      <w:r w:rsidRPr="00876B0E">
                        <w:rPr>
                          <w:rFonts w:ascii="Calibri" w:hAnsi="Calibri" w:cs="Calibri"/>
                          <w:sz w:val="20"/>
                          <w:szCs w:val="20"/>
                          <w:lang w:val="en-GB"/>
                        </w:rPr>
                        <w:t xml:space="preserve"> rights violations under Article 15(2) of the ECHR.</w:t>
                      </w:r>
                    </w:p>
                    <w:p w14:paraId="7B9EBBFF" w14:textId="77777777" w:rsidR="00876B0E" w:rsidRDefault="00876B0E" w:rsidP="00876B0E">
                      <w:pPr>
                        <w:spacing w:after="0" w:line="240" w:lineRule="auto"/>
                        <w:jc w:val="both"/>
                        <w:rPr>
                          <w:rFonts w:ascii="Calibri" w:hAnsi="Calibri" w:cs="Calibri"/>
                          <w:sz w:val="20"/>
                          <w:szCs w:val="20"/>
                          <w:lang w:val="en-GB"/>
                        </w:rPr>
                      </w:pPr>
                    </w:p>
                    <w:p w14:paraId="01DD24AB" w14:textId="77777777" w:rsidR="00876B0E" w:rsidRP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Not all infringements of religious freedom constitute persecution. For an act to qualify:</w:t>
                      </w:r>
                    </w:p>
                    <w:p w14:paraId="1BD45E02" w14:textId="77777777" w:rsidR="00876B0E" w:rsidRPr="00876B0E" w:rsidRDefault="00876B0E" w:rsidP="00876B0E">
                      <w:pPr>
                        <w:numPr>
                          <w:ilvl w:val="0"/>
                          <w:numId w:val="28"/>
                        </w:num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There must be a </w:t>
                      </w:r>
                      <w:r w:rsidRPr="00876B0E">
                        <w:rPr>
                          <w:rFonts w:ascii="Calibri" w:hAnsi="Calibri" w:cs="Calibri"/>
                          <w:b/>
                          <w:bCs/>
                          <w:sz w:val="20"/>
                          <w:szCs w:val="20"/>
                          <w:lang w:val="en-GB"/>
                        </w:rPr>
                        <w:t>severe violation of religious freedom</w:t>
                      </w:r>
                      <w:r w:rsidRPr="00876B0E">
                        <w:rPr>
                          <w:rFonts w:ascii="Calibri" w:hAnsi="Calibri" w:cs="Calibri"/>
                          <w:sz w:val="20"/>
                          <w:szCs w:val="20"/>
                          <w:lang w:val="en-GB"/>
                        </w:rPr>
                        <w:t xml:space="preserve"> that significantly affects the individual.</w:t>
                      </w:r>
                    </w:p>
                    <w:p w14:paraId="3D273ACF" w14:textId="77777777" w:rsidR="00876B0E" w:rsidRDefault="00876B0E" w:rsidP="00876B0E">
                      <w:pPr>
                        <w:numPr>
                          <w:ilvl w:val="0"/>
                          <w:numId w:val="28"/>
                        </w:num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The gravity must equate to an infringement of basic human rights under </w:t>
                      </w:r>
                      <w:r w:rsidRPr="00876B0E">
                        <w:rPr>
                          <w:rFonts w:ascii="Calibri" w:hAnsi="Calibri" w:cs="Calibri"/>
                          <w:b/>
                          <w:bCs/>
                          <w:sz w:val="20"/>
                          <w:szCs w:val="20"/>
                          <w:lang w:val="en-GB"/>
                        </w:rPr>
                        <w:t>Article 15(2) of the ECHR</w:t>
                      </w:r>
                      <w:r w:rsidRPr="00876B0E">
                        <w:rPr>
                          <w:rFonts w:ascii="Calibri" w:hAnsi="Calibri" w:cs="Calibri"/>
                          <w:sz w:val="20"/>
                          <w:szCs w:val="20"/>
                          <w:lang w:val="en-GB"/>
                        </w:rPr>
                        <w:t>.</w:t>
                      </w:r>
                    </w:p>
                    <w:p w14:paraId="5737B7DB" w14:textId="7E3673D5" w:rsidR="00876B0E" w:rsidRDefault="00876B0E" w:rsidP="00876B0E">
                      <w:pPr>
                        <w:numPr>
                          <w:ilvl w:val="0"/>
                          <w:numId w:val="29"/>
                        </w:num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Acts targeting the </w:t>
                      </w:r>
                      <w:r w:rsidRPr="00876B0E">
                        <w:rPr>
                          <w:rFonts w:ascii="Calibri" w:hAnsi="Calibri" w:cs="Calibri"/>
                          <w:b/>
                          <w:bCs/>
                          <w:sz w:val="20"/>
                          <w:szCs w:val="20"/>
                          <w:lang w:val="en-GB"/>
                        </w:rPr>
                        <w:t>external manifestations of religious freedom</w:t>
                      </w:r>
                      <w:r w:rsidRPr="00876B0E">
                        <w:rPr>
                          <w:rFonts w:ascii="Calibri" w:hAnsi="Calibri" w:cs="Calibri"/>
                          <w:sz w:val="20"/>
                          <w:szCs w:val="20"/>
                          <w:lang w:val="en-GB"/>
                        </w:rPr>
                        <w:t xml:space="preserve"> (e.g., public worship) may constitute persecution if they result in genuine risks of </w:t>
                      </w:r>
                      <w:r w:rsidRPr="00876B0E">
                        <w:rPr>
                          <w:rFonts w:ascii="Calibri" w:hAnsi="Calibri" w:cs="Calibri"/>
                          <w:b/>
                          <w:bCs/>
                          <w:sz w:val="20"/>
                          <w:szCs w:val="20"/>
                          <w:lang w:val="en-GB"/>
                        </w:rPr>
                        <w:t>prosecution, inhuman or degrading treatment</w:t>
                      </w:r>
                      <w:r w:rsidRPr="00876B0E">
                        <w:rPr>
                          <w:rFonts w:ascii="Calibri" w:hAnsi="Calibri" w:cs="Calibri"/>
                          <w:sz w:val="20"/>
                          <w:szCs w:val="20"/>
                          <w:lang w:val="en-GB"/>
                        </w:rPr>
                        <w:t>, or punishment.</w:t>
                      </w:r>
                    </w:p>
                    <w:p w14:paraId="0D1E80FE" w14:textId="77777777" w:rsidR="00876B0E" w:rsidRDefault="00876B0E" w:rsidP="00876B0E">
                      <w:pPr>
                        <w:spacing w:after="0" w:line="240" w:lineRule="auto"/>
                        <w:jc w:val="both"/>
                        <w:rPr>
                          <w:rFonts w:ascii="Calibri" w:hAnsi="Calibri" w:cs="Calibri"/>
                          <w:sz w:val="20"/>
                          <w:szCs w:val="20"/>
                          <w:lang w:val="en-GB"/>
                        </w:rPr>
                      </w:pPr>
                    </w:p>
                    <w:p w14:paraId="6919DB46" w14:textId="6FACDCB9" w:rsidR="00876B0E" w:rsidRDefault="00876B0E" w:rsidP="00876B0E">
                      <w:pPr>
                        <w:spacing w:after="0" w:line="240" w:lineRule="auto"/>
                        <w:jc w:val="both"/>
                        <w:rPr>
                          <w:rFonts w:ascii="Calibri" w:hAnsi="Calibri" w:cs="Calibri"/>
                          <w:sz w:val="20"/>
                          <w:szCs w:val="20"/>
                          <w:lang w:val="en-GB"/>
                        </w:rPr>
                      </w:pPr>
                      <w:r w:rsidRPr="00876B0E">
                        <w:rPr>
                          <w:rFonts w:ascii="Calibri" w:hAnsi="Calibri" w:cs="Calibri"/>
                          <w:sz w:val="20"/>
                          <w:szCs w:val="20"/>
                          <w:lang w:val="en-GB"/>
                        </w:rPr>
                        <w:t xml:space="preserve"> </w:t>
                      </w:r>
                      <w:r w:rsidRPr="00876B0E">
                        <w:rPr>
                          <w:rFonts w:ascii="Calibri" w:hAnsi="Calibri" w:cs="Calibri"/>
                          <w:b/>
                          <w:bCs/>
                          <w:sz w:val="20"/>
                          <w:szCs w:val="20"/>
                          <w:lang w:val="en-GB"/>
                        </w:rPr>
                        <w:t>Individual Circumstances Must Be Considered</w:t>
                      </w:r>
                      <w:r>
                        <w:rPr>
                          <w:rFonts w:ascii="Calibri" w:hAnsi="Calibri" w:cs="Calibri"/>
                          <w:b/>
                          <w:bCs/>
                          <w:sz w:val="20"/>
                          <w:szCs w:val="20"/>
                          <w:lang w:val="en-GB"/>
                        </w:rPr>
                        <w:t xml:space="preserve">. </w:t>
                      </w:r>
                      <w:r w:rsidRPr="00876B0E">
                        <w:rPr>
                          <w:rFonts w:ascii="Calibri" w:hAnsi="Calibri" w:cs="Calibri"/>
                          <w:sz w:val="20"/>
                          <w:szCs w:val="20"/>
                          <w:lang w:val="en-GB"/>
                        </w:rPr>
                        <w:t xml:space="preserve">Authorities must assess whether the individual, based on their personal circumstances and religious practices, faces a </w:t>
                      </w:r>
                      <w:r w:rsidRPr="00876B0E">
                        <w:rPr>
                          <w:rFonts w:ascii="Calibri" w:hAnsi="Calibri" w:cs="Calibri"/>
                          <w:b/>
                          <w:bCs/>
                          <w:sz w:val="20"/>
                          <w:szCs w:val="20"/>
                          <w:lang w:val="en-GB"/>
                        </w:rPr>
                        <w:t>genuine risk</w:t>
                      </w:r>
                      <w:r w:rsidRPr="00876B0E">
                        <w:rPr>
                          <w:rFonts w:ascii="Calibri" w:hAnsi="Calibri" w:cs="Calibri"/>
                          <w:sz w:val="20"/>
                          <w:szCs w:val="20"/>
                          <w:lang w:val="en-GB"/>
                        </w:rPr>
                        <w:t xml:space="preserve"> of severe harm or persecution in their country of origin due to their religious beliefs.</w:t>
                      </w:r>
                    </w:p>
                    <w:p w14:paraId="2DDD496D" w14:textId="77777777" w:rsidR="00876B0E" w:rsidRDefault="00876B0E" w:rsidP="00876B0E">
                      <w:pPr>
                        <w:spacing w:after="0" w:line="240" w:lineRule="auto"/>
                        <w:jc w:val="both"/>
                        <w:rPr>
                          <w:rFonts w:ascii="Calibri" w:hAnsi="Calibri" w:cs="Calibri"/>
                          <w:sz w:val="20"/>
                          <w:szCs w:val="20"/>
                          <w:lang w:val="en-GB"/>
                        </w:rPr>
                      </w:pPr>
                    </w:p>
                    <w:p w14:paraId="1CA33059" w14:textId="24BAD738" w:rsidR="00876B0E" w:rsidRPr="00876B0E" w:rsidRDefault="00876B0E" w:rsidP="00876B0E">
                      <w:pPr>
                        <w:spacing w:after="0" w:line="240" w:lineRule="auto"/>
                        <w:jc w:val="both"/>
                        <w:rPr>
                          <w:rFonts w:ascii="Calibri" w:hAnsi="Calibri" w:cs="Calibri"/>
                          <w:b/>
                          <w:bCs/>
                          <w:sz w:val="20"/>
                          <w:szCs w:val="20"/>
                          <w:lang w:val="en-GB"/>
                        </w:rPr>
                      </w:pPr>
                      <w:r w:rsidRPr="00876B0E">
                        <w:rPr>
                          <w:rFonts w:ascii="Calibri" w:hAnsi="Calibri" w:cs="Calibri"/>
                          <w:sz w:val="20"/>
                          <w:szCs w:val="20"/>
                          <w:lang w:val="en-GB"/>
                        </w:rPr>
                        <w:t xml:space="preserve"> </w:t>
                      </w:r>
                      <w:r>
                        <w:rPr>
                          <w:rFonts w:ascii="Calibri" w:hAnsi="Calibri" w:cs="Calibri"/>
                          <w:b/>
                          <w:bCs/>
                          <w:sz w:val="20"/>
                          <w:szCs w:val="20"/>
                          <w:lang w:val="en-GB"/>
                        </w:rPr>
                        <w:t xml:space="preserve">The Court held that interference </w:t>
                      </w:r>
                      <w:r w:rsidRPr="00876B0E">
                        <w:rPr>
                          <w:rFonts w:ascii="Calibri" w:hAnsi="Calibri" w:cs="Calibri"/>
                          <w:b/>
                          <w:bCs/>
                          <w:sz w:val="20"/>
                          <w:szCs w:val="20"/>
                          <w:lang w:val="en-GB"/>
                        </w:rPr>
                        <w:t xml:space="preserve"> with the right to religious freedom does not always qualify as persecution.</w:t>
                      </w:r>
                      <w:r>
                        <w:rPr>
                          <w:rFonts w:ascii="Calibri" w:hAnsi="Calibri" w:cs="Calibri"/>
                          <w:b/>
                          <w:bCs/>
                          <w:sz w:val="20"/>
                          <w:szCs w:val="20"/>
                          <w:lang w:val="en-GB"/>
                        </w:rPr>
                        <w:t xml:space="preserve"> </w:t>
                      </w:r>
                      <w:r w:rsidRPr="00876B0E">
                        <w:rPr>
                          <w:rFonts w:ascii="Calibri" w:hAnsi="Calibri" w:cs="Calibri"/>
                          <w:sz w:val="20"/>
                          <w:szCs w:val="20"/>
                          <w:lang w:val="en-GB"/>
                        </w:rPr>
                        <w:t>However, where interference is severe and directly linked to the individual's religion, and where it creates a risk of prosecution, inhuman treatment, or punishment, it must be treated as persecution.</w:t>
                      </w:r>
                    </w:p>
                    <w:p w14:paraId="78F7283F" w14:textId="77777777" w:rsidR="00876B0E" w:rsidRPr="00876B0E" w:rsidRDefault="00876B0E" w:rsidP="00876B0E">
                      <w:pPr>
                        <w:spacing w:after="0" w:line="240" w:lineRule="auto"/>
                        <w:jc w:val="both"/>
                        <w:rPr>
                          <w:rFonts w:ascii="Calibri" w:hAnsi="Calibri" w:cs="Calibri"/>
                          <w:sz w:val="20"/>
                          <w:szCs w:val="20"/>
                          <w:lang w:val="en-GB"/>
                        </w:rPr>
                      </w:pPr>
                    </w:p>
                    <w:p w14:paraId="7946C5D4" w14:textId="77777777" w:rsidR="00876B0E" w:rsidRPr="00876B0E" w:rsidRDefault="00876B0E" w:rsidP="00876B0E">
                      <w:pPr>
                        <w:jc w:val="both"/>
                        <w:rPr>
                          <w:rFonts w:ascii="Calibri" w:hAnsi="Calibri" w:cs="Calibri"/>
                          <w:sz w:val="20"/>
                          <w:szCs w:val="20"/>
                          <w:lang w:val="en-GB"/>
                        </w:rPr>
                      </w:pPr>
                    </w:p>
                    <w:p w14:paraId="4ED643FC" w14:textId="77777777" w:rsidR="00876B0E" w:rsidRDefault="00876B0E">
                      <w:pPr>
                        <w:rPr>
                          <w:lang w:val="en-GB"/>
                        </w:rPr>
                      </w:pPr>
                    </w:p>
                    <w:p w14:paraId="1438F7B9" w14:textId="77777777" w:rsidR="00876B0E" w:rsidRPr="00876B0E" w:rsidRDefault="00876B0E">
                      <w:pPr>
                        <w:rPr>
                          <w:lang w:val="en-GB"/>
                        </w:rPr>
                      </w:pPr>
                    </w:p>
                  </w:txbxContent>
                </v:textbox>
                <w10:wrap type="square" anchorx="margin"/>
              </v:shape>
            </w:pict>
          </mc:Fallback>
        </mc:AlternateContent>
      </w:r>
      <w:r w:rsidR="00682B6A" w:rsidRPr="008F2F61">
        <w:rPr>
          <w:rFonts w:ascii="Calibri Light" w:hAnsi="Calibri Light" w:cs="Calibri Light"/>
          <w:b/>
          <w:bCs/>
          <w:color w:val="000000"/>
          <w:sz w:val="24"/>
          <w:szCs w:val="24"/>
          <w:lang w:val="en-US"/>
        </w:rPr>
        <w:t>Key Case Law</w:t>
      </w:r>
    </w:p>
    <w:p w14:paraId="3BEC6EF3" w14:textId="1AC9C4CE" w:rsidR="00682B6A" w:rsidRPr="00682B6A" w:rsidRDefault="00682B6A" w:rsidP="00682B6A">
      <w:pPr>
        <w:rPr>
          <w:rFonts w:ascii="Times New Roman" w:hAnsi="Times New Roman" w:cs="Times New Roman"/>
          <w:b/>
          <w:bCs/>
          <w:color w:val="000000"/>
          <w:sz w:val="24"/>
          <w:szCs w:val="24"/>
          <w:lang w:val="en-US"/>
        </w:rPr>
      </w:pPr>
    </w:p>
    <w:p w14:paraId="5F5AE773" w14:textId="1E991CA0" w:rsidR="00304898" w:rsidRPr="008F2F61" w:rsidRDefault="00A744F3" w:rsidP="00304898">
      <w:pPr>
        <w:jc w:val="both"/>
        <w:rPr>
          <w:rFonts w:ascii="Calibri Light" w:hAnsi="Calibri Light" w:cs="Calibri Light"/>
          <w:b/>
          <w:bCs/>
          <w:sz w:val="24"/>
          <w:szCs w:val="24"/>
          <w:lang w:val="en-US"/>
        </w:rPr>
      </w:pPr>
      <w:r w:rsidRPr="008F2F61">
        <w:rPr>
          <w:rFonts w:ascii="Calibri Light" w:hAnsi="Calibri Light" w:cs="Calibri Light"/>
          <w:b/>
          <w:bCs/>
          <w:sz w:val="24"/>
          <w:szCs w:val="24"/>
          <w:lang w:val="en-US"/>
        </w:rPr>
        <w:t>SOLUTION</w:t>
      </w:r>
    </w:p>
    <w:p w14:paraId="681A24BA" w14:textId="45785221" w:rsidR="00D560B0" w:rsidRPr="008F2F61" w:rsidRDefault="00D560B0" w:rsidP="00D560B0">
      <w:pPr>
        <w:jc w:val="both"/>
        <w:rPr>
          <w:rFonts w:ascii="Calibri Light" w:hAnsi="Calibri Light" w:cs="Calibri Light"/>
          <w:sz w:val="24"/>
          <w:szCs w:val="24"/>
          <w:lang w:val="en-GB"/>
        </w:rPr>
      </w:pPr>
      <w:r w:rsidRPr="008F2F61">
        <w:rPr>
          <w:rFonts w:ascii="Calibri Light" w:hAnsi="Calibri Light" w:cs="Calibri Light"/>
          <w:b/>
          <w:bCs/>
          <w:sz w:val="24"/>
          <w:szCs w:val="24"/>
          <w:lang w:val="en-GB"/>
        </w:rPr>
        <w:t>Article 18 EChFR: Right to Asylum</w:t>
      </w:r>
      <w:r w:rsidRPr="008F2F61">
        <w:rPr>
          <w:rFonts w:ascii="Calibri Light" w:hAnsi="Calibri Light" w:cs="Calibri Light"/>
          <w:sz w:val="24"/>
          <w:szCs w:val="24"/>
          <w:lang w:val="en-GB"/>
        </w:rPr>
        <w:t>: guarantees the right to asylum in accordance with the Geneva Convention on Refugees and the TFEU. Veronica’s application for asylum is grounded in her risk of persecution in Cameroon due to her sexual orientation and her use of medically assisted procreation (MAP), both of which are criminalized in her home country.</w:t>
      </w:r>
    </w:p>
    <w:p w14:paraId="5CFE72C5" w14:textId="3691C617" w:rsidR="00D560B0" w:rsidRPr="008F2F61" w:rsidRDefault="00D560B0" w:rsidP="00D560B0">
      <w:pPr>
        <w:jc w:val="both"/>
        <w:rPr>
          <w:rFonts w:ascii="Calibri Light" w:hAnsi="Calibri Light" w:cs="Calibri Light"/>
          <w:sz w:val="24"/>
          <w:szCs w:val="24"/>
          <w:lang w:val="en-GB"/>
        </w:rPr>
      </w:pPr>
      <w:r w:rsidRPr="008F2F61">
        <w:rPr>
          <w:rFonts w:ascii="Calibri Light" w:hAnsi="Calibri Light" w:cs="Calibri Light"/>
          <w:b/>
          <w:bCs/>
          <w:sz w:val="24"/>
          <w:szCs w:val="24"/>
          <w:lang w:val="en-GB"/>
        </w:rPr>
        <w:t xml:space="preserve">Directive 2004/83/EC: </w:t>
      </w:r>
      <w:r w:rsidRPr="008F2F61">
        <w:rPr>
          <w:rFonts w:ascii="Calibri Light" w:hAnsi="Calibri Light" w:cs="Calibri Light"/>
          <w:sz w:val="24"/>
          <w:szCs w:val="24"/>
          <w:lang w:val="en-GB"/>
        </w:rPr>
        <w:t>Article 9(1)(a) defines persecution as acts that are sufficiently serious to constitute a severe violation of basic human rights, including acts of discrimination and punishment based on sexual orientation</w:t>
      </w:r>
      <w:r w:rsidRPr="008F2F61">
        <w:rPr>
          <w:rFonts w:ascii="Calibri Light" w:hAnsi="Calibri Light" w:cs="Calibri Light"/>
          <w:b/>
          <w:bCs/>
          <w:sz w:val="24"/>
          <w:szCs w:val="24"/>
          <w:lang w:val="en-GB"/>
        </w:rPr>
        <w:t xml:space="preserve">. In </w:t>
      </w:r>
      <w:proofErr w:type="spellStart"/>
      <w:r w:rsidRPr="008F2F61">
        <w:rPr>
          <w:rFonts w:ascii="Calibri Light" w:hAnsi="Calibri Light" w:cs="Calibri Light"/>
          <w:b/>
          <w:bCs/>
          <w:sz w:val="24"/>
          <w:szCs w:val="24"/>
          <w:lang w:val="en-GB"/>
        </w:rPr>
        <w:t>Bundesrepublik</w:t>
      </w:r>
      <w:proofErr w:type="spellEnd"/>
      <w:r w:rsidRPr="008F2F61">
        <w:rPr>
          <w:rFonts w:ascii="Calibri Light" w:hAnsi="Calibri Light" w:cs="Calibri Light"/>
          <w:b/>
          <w:bCs/>
          <w:sz w:val="24"/>
          <w:szCs w:val="24"/>
          <w:lang w:val="en-GB"/>
        </w:rPr>
        <w:t xml:space="preserve"> Deutschland v Y and Z (C-71/11, C-99/11),</w:t>
      </w:r>
      <w:r w:rsidRPr="008F2F61">
        <w:rPr>
          <w:rFonts w:ascii="Calibri Light" w:hAnsi="Calibri Light" w:cs="Calibri Light"/>
          <w:sz w:val="24"/>
          <w:szCs w:val="24"/>
          <w:lang w:val="en-GB"/>
        </w:rPr>
        <w:t xml:space="preserve"> the CJEU held that acts targeting fundamental rights, such as public or private </w:t>
      </w:r>
      <w:proofErr w:type="spellStart"/>
      <w:r w:rsidRPr="008F2F61">
        <w:rPr>
          <w:rFonts w:ascii="Calibri Light" w:hAnsi="Calibri Light" w:cs="Calibri Light"/>
          <w:sz w:val="24"/>
          <w:szCs w:val="24"/>
          <w:lang w:val="en-GB"/>
        </w:rPr>
        <w:t>behavior</w:t>
      </w:r>
      <w:proofErr w:type="spellEnd"/>
      <w:r w:rsidRPr="008F2F61">
        <w:rPr>
          <w:rFonts w:ascii="Calibri Light" w:hAnsi="Calibri Light" w:cs="Calibri Light"/>
          <w:sz w:val="24"/>
          <w:szCs w:val="24"/>
          <w:lang w:val="en-GB"/>
        </w:rPr>
        <w:t xml:space="preserve"> linked to sexual orientation, may qualify as persecution if they cause severe harm or inhuman treatment. The discovery of Veronica’s status as a mother, combined with Cameroon’s</w:t>
      </w:r>
      <w:r w:rsidRPr="00D560B0">
        <w:rPr>
          <w:rFonts w:ascii="Times New Roman" w:hAnsi="Times New Roman" w:cs="Times New Roman"/>
          <w:sz w:val="24"/>
          <w:szCs w:val="24"/>
          <w:lang w:val="en-GB"/>
        </w:rPr>
        <w:t xml:space="preserve"> </w:t>
      </w:r>
      <w:r w:rsidRPr="008F2F61">
        <w:rPr>
          <w:rFonts w:ascii="Calibri Light" w:hAnsi="Calibri Light" w:cs="Calibri Light"/>
          <w:sz w:val="24"/>
          <w:szCs w:val="24"/>
          <w:lang w:val="en-GB"/>
        </w:rPr>
        <w:t>laws criminalizing homosexuality, exposes her to a real and imminent risk of imprisonment and further persecution.</w:t>
      </w:r>
    </w:p>
    <w:p w14:paraId="06B4B6C2" w14:textId="44F483F5" w:rsidR="00D560B0" w:rsidRPr="008F2F61" w:rsidRDefault="00D560B0" w:rsidP="00D560B0">
      <w:pPr>
        <w:jc w:val="both"/>
        <w:rPr>
          <w:rFonts w:ascii="Calibri Light" w:hAnsi="Calibri Light" w:cs="Calibri Light"/>
          <w:sz w:val="24"/>
          <w:szCs w:val="24"/>
          <w:lang w:val="en-GB"/>
        </w:rPr>
      </w:pPr>
      <w:r w:rsidRPr="008F2F61">
        <w:rPr>
          <w:rFonts w:ascii="Calibri Light" w:hAnsi="Calibri Light" w:cs="Calibri Light"/>
          <w:b/>
          <w:bCs/>
          <w:sz w:val="24"/>
          <w:szCs w:val="24"/>
          <w:lang w:val="en-GB"/>
        </w:rPr>
        <w:lastRenderedPageBreak/>
        <w:t>Directive 2004/83/EC, Article 4(3):</w:t>
      </w:r>
      <w:r w:rsidRPr="008F2F61">
        <w:rPr>
          <w:rFonts w:ascii="Calibri Light" w:hAnsi="Calibri Light" w:cs="Calibri Light"/>
          <w:sz w:val="24"/>
          <w:szCs w:val="24"/>
          <w:lang w:val="en-GB"/>
        </w:rPr>
        <w:t xml:space="preserve"> requires Member States to assess an asylum applicant’s personal circumstances, including the risk of persecution based on sexual orientation. Spanish authorities’ rejection of Veronica’s claim without a full consideration of the severe risks she faces contradicts this requirement.</w:t>
      </w:r>
    </w:p>
    <w:p w14:paraId="5E8BA7CF" w14:textId="5D6C5617" w:rsidR="00304898" w:rsidRPr="008F2F61" w:rsidRDefault="00304898" w:rsidP="00A744F3">
      <w:pPr>
        <w:jc w:val="both"/>
        <w:rPr>
          <w:rFonts w:ascii="Calibri Light" w:hAnsi="Calibri Light" w:cs="Calibri Light"/>
          <w:sz w:val="24"/>
          <w:szCs w:val="24"/>
          <w:lang w:val="en-US"/>
        </w:rPr>
      </w:pPr>
      <w:r w:rsidRPr="008F2F61">
        <w:rPr>
          <w:rFonts w:ascii="Calibri Light" w:hAnsi="Calibri Light" w:cs="Calibri Light"/>
          <w:sz w:val="24"/>
          <w:szCs w:val="24"/>
          <w:lang w:val="en-US"/>
        </w:rPr>
        <w:t>She will not be able to obtain refugee status unless she can prove serious and personal threats.</w:t>
      </w:r>
    </w:p>
    <w:sectPr w:rsidR="00304898" w:rsidRPr="008F2F61">
      <w:headerReference w:type="default" r:id="rId23"/>
      <w:footerReference w:type="even"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6D9DA" w14:textId="77777777" w:rsidR="00D84E0D" w:rsidRDefault="00D84E0D" w:rsidP="00D92A7B">
      <w:pPr>
        <w:spacing w:after="0" w:line="240" w:lineRule="auto"/>
      </w:pPr>
      <w:r>
        <w:separator/>
      </w:r>
    </w:p>
  </w:endnote>
  <w:endnote w:type="continuationSeparator" w:id="0">
    <w:p w14:paraId="0282584A" w14:textId="77777777" w:rsidR="00D84E0D" w:rsidRDefault="00D84E0D" w:rsidP="00D92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988437009"/>
      <w:docPartObj>
        <w:docPartGallery w:val="Page Numbers (Bottom of Page)"/>
        <w:docPartUnique/>
      </w:docPartObj>
    </w:sdtPr>
    <w:sdtEndPr>
      <w:rPr>
        <w:rStyle w:val="Numrodepage"/>
      </w:rPr>
    </w:sdtEndPr>
    <w:sdtContent>
      <w:p w14:paraId="496383C7" w14:textId="260F7D34" w:rsidR="00D92A7B" w:rsidRDefault="00D92A7B" w:rsidP="000B2D5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AD21B05" w14:textId="77777777" w:rsidR="00D92A7B" w:rsidRDefault="00D92A7B" w:rsidP="00D92A7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3738917"/>
      <w:docPartObj>
        <w:docPartGallery w:val="Page Numbers (Bottom of Page)"/>
        <w:docPartUnique/>
      </w:docPartObj>
    </w:sdtPr>
    <w:sdtEndPr>
      <w:rPr>
        <w:rStyle w:val="Numrodepage"/>
      </w:rPr>
    </w:sdtEndPr>
    <w:sdtContent>
      <w:p w14:paraId="6C8E216C" w14:textId="727598A9" w:rsidR="00D92A7B" w:rsidRDefault="00D92A7B" w:rsidP="000B2D5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66307890" w14:textId="77777777" w:rsidR="00D92A7B" w:rsidRDefault="00D92A7B" w:rsidP="00D92A7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8E803" w14:textId="77777777" w:rsidR="00D84E0D" w:rsidRDefault="00D84E0D" w:rsidP="00D92A7B">
      <w:pPr>
        <w:spacing w:after="0" w:line="240" w:lineRule="auto"/>
      </w:pPr>
      <w:r>
        <w:separator/>
      </w:r>
    </w:p>
  </w:footnote>
  <w:footnote w:type="continuationSeparator" w:id="0">
    <w:p w14:paraId="3E976561" w14:textId="77777777" w:rsidR="00D84E0D" w:rsidRDefault="00D84E0D" w:rsidP="00D92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C2823" w14:textId="5D49CD33" w:rsidR="00993FE4" w:rsidRDefault="00057A14">
    <w:pPr>
      <w:pStyle w:val="En-tte"/>
    </w:pPr>
    <w:r w:rsidRPr="00BB73F5">
      <w:rPr>
        <w:rFonts w:ascii="Calibri" w:hAnsi="Calibri" w:cs="Calibri"/>
        <w:b/>
        <w:bCs/>
        <w:i/>
        <w:iCs/>
        <w:noProof/>
        <w:color w:val="156082" w:themeColor="accent1"/>
        <w:lang w:val="en-GB"/>
        <w14:shadow w14:blurRad="50800" w14:dist="38100" w14:dir="2700000" w14:sx="100000" w14:sy="100000" w14:kx="0" w14:ky="0" w14:algn="tl">
          <w14:srgbClr w14:val="000000">
            <w14:alpha w14:val="60000"/>
          </w14:srgbClr>
        </w14:shadow>
      </w:rPr>
      <w:drawing>
        <wp:anchor distT="0" distB="0" distL="114300" distR="114300" simplePos="0" relativeHeight="251659264" behindDoc="1" locked="0" layoutInCell="1" allowOverlap="1" wp14:anchorId="73521470" wp14:editId="463CD381">
          <wp:simplePos x="0" y="0"/>
          <wp:positionH relativeFrom="page">
            <wp:align>left</wp:align>
          </wp:positionH>
          <wp:positionV relativeFrom="paragraph">
            <wp:posOffset>-1377315</wp:posOffset>
          </wp:positionV>
          <wp:extent cx="7660972" cy="1815152"/>
          <wp:effectExtent l="0" t="0" r="0" b="0"/>
          <wp:wrapNone/>
          <wp:docPr id="1381555983"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60972" cy="18151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6C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37C51"/>
    <w:multiLevelType w:val="hybridMultilevel"/>
    <w:tmpl w:val="E8C21D4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24FC5"/>
    <w:multiLevelType w:val="multilevel"/>
    <w:tmpl w:val="06AAE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B1907"/>
    <w:multiLevelType w:val="hybridMultilevel"/>
    <w:tmpl w:val="C57E03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1A08E0"/>
    <w:multiLevelType w:val="hybridMultilevel"/>
    <w:tmpl w:val="ADE6F11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97A0B"/>
    <w:multiLevelType w:val="hybridMultilevel"/>
    <w:tmpl w:val="B71AF71C"/>
    <w:lvl w:ilvl="0" w:tplc="5CC2E834">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4C50EFC"/>
    <w:multiLevelType w:val="multilevel"/>
    <w:tmpl w:val="073E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527238"/>
    <w:multiLevelType w:val="hybridMultilevel"/>
    <w:tmpl w:val="4100FA0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274945"/>
    <w:multiLevelType w:val="hybridMultilevel"/>
    <w:tmpl w:val="299A76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B72ABF"/>
    <w:multiLevelType w:val="multilevel"/>
    <w:tmpl w:val="54C2F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C62BB3"/>
    <w:multiLevelType w:val="hybridMultilevel"/>
    <w:tmpl w:val="39B2E50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BA3BDC"/>
    <w:multiLevelType w:val="hybridMultilevel"/>
    <w:tmpl w:val="25C42AC6"/>
    <w:lvl w:ilvl="0" w:tplc="68F890FA">
      <w:start w:val="1"/>
      <w:numFmt w:val="decimal"/>
      <w:lvlText w:val="%1."/>
      <w:lvlJc w:val="left"/>
      <w:pPr>
        <w:ind w:left="360" w:hanging="360"/>
      </w:pPr>
      <w:rPr>
        <w:rFonts w:hint="default"/>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8163B7"/>
    <w:multiLevelType w:val="multilevel"/>
    <w:tmpl w:val="75E68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B013BA"/>
    <w:multiLevelType w:val="multilevel"/>
    <w:tmpl w:val="0E50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FD650C"/>
    <w:multiLevelType w:val="hybridMultilevel"/>
    <w:tmpl w:val="A664E91E"/>
    <w:lvl w:ilvl="0" w:tplc="040C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D034B5D"/>
    <w:multiLevelType w:val="multilevel"/>
    <w:tmpl w:val="090A4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696B2D"/>
    <w:multiLevelType w:val="multilevel"/>
    <w:tmpl w:val="CE866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7361B4"/>
    <w:multiLevelType w:val="hybridMultilevel"/>
    <w:tmpl w:val="E45E678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FB6338"/>
    <w:multiLevelType w:val="hybridMultilevel"/>
    <w:tmpl w:val="5DEED68C"/>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8C5F44"/>
    <w:multiLevelType w:val="hybridMultilevel"/>
    <w:tmpl w:val="6F44E35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5DB36B8"/>
    <w:multiLevelType w:val="multilevel"/>
    <w:tmpl w:val="D6B8D5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4B6731"/>
    <w:multiLevelType w:val="hybridMultilevel"/>
    <w:tmpl w:val="0D643AE8"/>
    <w:lvl w:ilvl="0" w:tplc="040C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52C472DC"/>
    <w:multiLevelType w:val="multilevel"/>
    <w:tmpl w:val="F34C70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20"/>
      <w:numFmt w:val="bullet"/>
      <w:lvlText w:val=""/>
      <w:lvlJc w:val="left"/>
      <w:pPr>
        <w:ind w:left="2160" w:hanging="360"/>
      </w:pPr>
      <w:rPr>
        <w:rFonts w:ascii="Wingdings" w:eastAsiaTheme="minorHAnsi" w:hAnsi="Wingding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9D409E"/>
    <w:multiLevelType w:val="hybridMultilevel"/>
    <w:tmpl w:val="7BEC824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FD3971"/>
    <w:multiLevelType w:val="hybridMultilevel"/>
    <w:tmpl w:val="BB6EF58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C0220B"/>
    <w:multiLevelType w:val="hybridMultilevel"/>
    <w:tmpl w:val="9DC87F0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5E2622DC"/>
    <w:multiLevelType w:val="hybridMultilevel"/>
    <w:tmpl w:val="2D428E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655E38"/>
    <w:multiLevelType w:val="hybridMultilevel"/>
    <w:tmpl w:val="782EE7EC"/>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62511B0D"/>
    <w:multiLevelType w:val="hybridMultilevel"/>
    <w:tmpl w:val="D4BCA89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FC42FF"/>
    <w:multiLevelType w:val="hybridMultilevel"/>
    <w:tmpl w:val="E904D6F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2372B7"/>
    <w:multiLevelType w:val="hybridMultilevel"/>
    <w:tmpl w:val="5F7EDA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4F1856"/>
    <w:multiLevelType w:val="multilevel"/>
    <w:tmpl w:val="A970C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E02281"/>
    <w:multiLevelType w:val="hybridMultilevel"/>
    <w:tmpl w:val="B2003C66"/>
    <w:lvl w:ilvl="0" w:tplc="040A0015">
      <w:start w:val="1"/>
      <w:numFmt w:val="upperLetter"/>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78860869"/>
    <w:multiLevelType w:val="hybridMultilevel"/>
    <w:tmpl w:val="476683A0"/>
    <w:lvl w:ilvl="0" w:tplc="251CF472">
      <w:start w:val="3"/>
      <w:numFmt w:val="bullet"/>
      <w:lvlText w:val="-"/>
      <w:lvlJc w:val="left"/>
      <w:pPr>
        <w:ind w:left="720" w:hanging="360"/>
      </w:pPr>
      <w:rPr>
        <w:rFonts w:ascii="Times New Roman" w:eastAsiaTheme="minorHAnsi" w:hAnsi="Times New Roman"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DF454E"/>
    <w:multiLevelType w:val="multilevel"/>
    <w:tmpl w:val="1598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A04191"/>
    <w:multiLevelType w:val="multilevel"/>
    <w:tmpl w:val="441EBE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B9F5EB2"/>
    <w:multiLevelType w:val="multilevel"/>
    <w:tmpl w:val="513CBBCA"/>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BF23635"/>
    <w:multiLevelType w:val="hybridMultilevel"/>
    <w:tmpl w:val="5A0E5CF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0208177">
    <w:abstractNumId w:val="10"/>
  </w:num>
  <w:num w:numId="2" w16cid:durableId="601768828">
    <w:abstractNumId w:val="26"/>
  </w:num>
  <w:num w:numId="3" w16cid:durableId="1560748452">
    <w:abstractNumId w:val="24"/>
  </w:num>
  <w:num w:numId="4" w16cid:durableId="1303194411">
    <w:abstractNumId w:val="31"/>
  </w:num>
  <w:num w:numId="5" w16cid:durableId="1018389678">
    <w:abstractNumId w:val="4"/>
  </w:num>
  <w:num w:numId="6" w16cid:durableId="1177689557">
    <w:abstractNumId w:val="18"/>
  </w:num>
  <w:num w:numId="7" w16cid:durableId="500199976">
    <w:abstractNumId w:val="5"/>
  </w:num>
  <w:num w:numId="8" w16cid:durableId="172762320">
    <w:abstractNumId w:val="28"/>
  </w:num>
  <w:num w:numId="9" w16cid:durableId="1671760414">
    <w:abstractNumId w:val="23"/>
  </w:num>
  <w:num w:numId="10" w16cid:durableId="1925334338">
    <w:abstractNumId w:val="13"/>
  </w:num>
  <w:num w:numId="11" w16cid:durableId="110635646">
    <w:abstractNumId w:val="21"/>
  </w:num>
  <w:num w:numId="12" w16cid:durableId="895967831">
    <w:abstractNumId w:val="11"/>
  </w:num>
  <w:num w:numId="13" w16cid:durableId="807357513">
    <w:abstractNumId w:val="17"/>
  </w:num>
  <w:num w:numId="14" w16cid:durableId="1798838376">
    <w:abstractNumId w:val="32"/>
  </w:num>
  <w:num w:numId="15" w16cid:durableId="1611664539">
    <w:abstractNumId w:val="20"/>
  </w:num>
  <w:num w:numId="16" w16cid:durableId="724715325">
    <w:abstractNumId w:val="16"/>
  </w:num>
  <w:num w:numId="17" w16cid:durableId="167211615">
    <w:abstractNumId w:val="8"/>
  </w:num>
  <w:num w:numId="18" w16cid:durableId="362483609">
    <w:abstractNumId w:val="19"/>
  </w:num>
  <w:num w:numId="19" w16cid:durableId="715348554">
    <w:abstractNumId w:val="0"/>
  </w:num>
  <w:num w:numId="20" w16cid:durableId="1636371758">
    <w:abstractNumId w:val="27"/>
  </w:num>
  <w:num w:numId="21" w16cid:durableId="1042706197">
    <w:abstractNumId w:val="22"/>
  </w:num>
  <w:num w:numId="22" w16cid:durableId="386952172">
    <w:abstractNumId w:val="3"/>
  </w:num>
  <w:num w:numId="23" w16cid:durableId="468790160">
    <w:abstractNumId w:val="36"/>
  </w:num>
  <w:num w:numId="24" w16cid:durableId="246428527">
    <w:abstractNumId w:val="25"/>
  </w:num>
  <w:num w:numId="25" w16cid:durableId="1463227133">
    <w:abstractNumId w:val="6"/>
  </w:num>
  <w:num w:numId="26" w16cid:durableId="1640962242">
    <w:abstractNumId w:val="34"/>
  </w:num>
  <w:num w:numId="27" w16cid:durableId="1005324489">
    <w:abstractNumId w:val="1"/>
  </w:num>
  <w:num w:numId="28" w16cid:durableId="472797096">
    <w:abstractNumId w:val="14"/>
  </w:num>
  <w:num w:numId="29" w16cid:durableId="1227910877">
    <w:abstractNumId w:val="15"/>
  </w:num>
  <w:num w:numId="30" w16cid:durableId="297338607">
    <w:abstractNumId w:val="30"/>
  </w:num>
  <w:num w:numId="31" w16cid:durableId="1645770136">
    <w:abstractNumId w:val="12"/>
  </w:num>
  <w:num w:numId="32" w16cid:durableId="1708948972">
    <w:abstractNumId w:val="7"/>
  </w:num>
  <w:num w:numId="33" w16cid:durableId="1394161237">
    <w:abstractNumId w:val="9"/>
  </w:num>
  <w:num w:numId="34" w16cid:durableId="2003001645">
    <w:abstractNumId w:val="35"/>
  </w:num>
  <w:num w:numId="35" w16cid:durableId="1853570575">
    <w:abstractNumId w:val="2"/>
  </w:num>
  <w:num w:numId="36" w16cid:durableId="822234089">
    <w:abstractNumId w:val="29"/>
  </w:num>
  <w:num w:numId="37" w16cid:durableId="1510290762">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 VINCENT">
    <w15:presenceInfo w15:providerId="AD" w15:userId="S::e.vincent@efb.fr::e866dca3-0085-463b-9dca-0fbfc51f5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49"/>
    <w:rsid w:val="000009D6"/>
    <w:rsid w:val="00010D66"/>
    <w:rsid w:val="000276AB"/>
    <w:rsid w:val="00054A3B"/>
    <w:rsid w:val="00057A14"/>
    <w:rsid w:val="000D67F7"/>
    <w:rsid w:val="001036E7"/>
    <w:rsid w:val="00180529"/>
    <w:rsid w:val="002E4B25"/>
    <w:rsid w:val="002E55BA"/>
    <w:rsid w:val="00304898"/>
    <w:rsid w:val="00314B16"/>
    <w:rsid w:val="00353310"/>
    <w:rsid w:val="00387B19"/>
    <w:rsid w:val="003A229F"/>
    <w:rsid w:val="003E2B93"/>
    <w:rsid w:val="003F4437"/>
    <w:rsid w:val="00404933"/>
    <w:rsid w:val="004063D1"/>
    <w:rsid w:val="00412D4C"/>
    <w:rsid w:val="004811C2"/>
    <w:rsid w:val="004C1FEA"/>
    <w:rsid w:val="004D0EF9"/>
    <w:rsid w:val="00530D49"/>
    <w:rsid w:val="00530F07"/>
    <w:rsid w:val="00531C69"/>
    <w:rsid w:val="00545344"/>
    <w:rsid w:val="0055289B"/>
    <w:rsid w:val="00591060"/>
    <w:rsid w:val="005D6B72"/>
    <w:rsid w:val="00622EF4"/>
    <w:rsid w:val="00653149"/>
    <w:rsid w:val="00682B6A"/>
    <w:rsid w:val="00682F5D"/>
    <w:rsid w:val="006B7FA8"/>
    <w:rsid w:val="007A3DA3"/>
    <w:rsid w:val="007E3DA0"/>
    <w:rsid w:val="008005FC"/>
    <w:rsid w:val="0081277C"/>
    <w:rsid w:val="00812BA8"/>
    <w:rsid w:val="00846636"/>
    <w:rsid w:val="00876B0E"/>
    <w:rsid w:val="00883D04"/>
    <w:rsid w:val="008A215D"/>
    <w:rsid w:val="008F2F61"/>
    <w:rsid w:val="008F5AD7"/>
    <w:rsid w:val="00902523"/>
    <w:rsid w:val="0097365A"/>
    <w:rsid w:val="00975E6A"/>
    <w:rsid w:val="00993FE4"/>
    <w:rsid w:val="00A104A4"/>
    <w:rsid w:val="00A1318C"/>
    <w:rsid w:val="00A744F3"/>
    <w:rsid w:val="00A7759C"/>
    <w:rsid w:val="00AA6C4D"/>
    <w:rsid w:val="00AE56EF"/>
    <w:rsid w:val="00AF1963"/>
    <w:rsid w:val="00B01D02"/>
    <w:rsid w:val="00B24B22"/>
    <w:rsid w:val="00B46C32"/>
    <w:rsid w:val="00B55190"/>
    <w:rsid w:val="00B74F81"/>
    <w:rsid w:val="00B86E26"/>
    <w:rsid w:val="00BA3895"/>
    <w:rsid w:val="00C268F7"/>
    <w:rsid w:val="00C76302"/>
    <w:rsid w:val="00CB45F3"/>
    <w:rsid w:val="00CC7B1C"/>
    <w:rsid w:val="00D04C88"/>
    <w:rsid w:val="00D5433E"/>
    <w:rsid w:val="00D560B0"/>
    <w:rsid w:val="00D84E0D"/>
    <w:rsid w:val="00D92A7B"/>
    <w:rsid w:val="00DD6660"/>
    <w:rsid w:val="00DF6E4E"/>
    <w:rsid w:val="00E6348E"/>
    <w:rsid w:val="00EB3AF8"/>
    <w:rsid w:val="00EB42D4"/>
    <w:rsid w:val="00EB6C7A"/>
    <w:rsid w:val="00EC6416"/>
    <w:rsid w:val="00F221D5"/>
    <w:rsid w:val="00F611B0"/>
    <w:rsid w:val="00F678F5"/>
    <w:rsid w:val="00F7265C"/>
    <w:rsid w:val="00F86B97"/>
    <w:rsid w:val="00FA6035"/>
    <w:rsid w:val="00FF62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3D28A4"/>
  <w15:chartTrackingRefBased/>
  <w15:docId w15:val="{44C44D9B-0E2D-4E99-AC27-DB2C661FA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30D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30D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30D4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30D4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30D4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30D4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30D4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30D4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30D4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30D4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30D4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30D4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30D4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30D4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30D4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30D4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30D4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30D49"/>
    <w:rPr>
      <w:rFonts w:eastAsiaTheme="majorEastAsia" w:cstheme="majorBidi"/>
      <w:color w:val="272727" w:themeColor="text1" w:themeTint="D8"/>
    </w:rPr>
  </w:style>
  <w:style w:type="paragraph" w:styleId="Titre">
    <w:name w:val="Title"/>
    <w:basedOn w:val="Normal"/>
    <w:next w:val="Normal"/>
    <w:link w:val="TitreCar"/>
    <w:uiPriority w:val="10"/>
    <w:qFormat/>
    <w:rsid w:val="00530D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30D4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30D4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30D4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30D49"/>
    <w:pPr>
      <w:spacing w:before="160"/>
      <w:jc w:val="center"/>
    </w:pPr>
    <w:rPr>
      <w:i/>
      <w:iCs/>
      <w:color w:val="404040" w:themeColor="text1" w:themeTint="BF"/>
    </w:rPr>
  </w:style>
  <w:style w:type="character" w:customStyle="1" w:styleId="CitationCar">
    <w:name w:val="Citation Car"/>
    <w:basedOn w:val="Policepardfaut"/>
    <w:link w:val="Citation"/>
    <w:uiPriority w:val="29"/>
    <w:rsid w:val="00530D49"/>
    <w:rPr>
      <w:i/>
      <w:iCs/>
      <w:color w:val="404040" w:themeColor="text1" w:themeTint="BF"/>
    </w:rPr>
  </w:style>
  <w:style w:type="paragraph" w:styleId="Paragraphedeliste">
    <w:name w:val="List Paragraph"/>
    <w:basedOn w:val="Normal"/>
    <w:uiPriority w:val="34"/>
    <w:qFormat/>
    <w:rsid w:val="00530D49"/>
    <w:pPr>
      <w:ind w:left="720"/>
      <w:contextualSpacing/>
    </w:pPr>
  </w:style>
  <w:style w:type="character" w:styleId="Accentuationintense">
    <w:name w:val="Intense Emphasis"/>
    <w:basedOn w:val="Policepardfaut"/>
    <w:uiPriority w:val="21"/>
    <w:qFormat/>
    <w:rsid w:val="00530D49"/>
    <w:rPr>
      <w:i/>
      <w:iCs/>
      <w:color w:val="0F4761" w:themeColor="accent1" w:themeShade="BF"/>
    </w:rPr>
  </w:style>
  <w:style w:type="paragraph" w:styleId="Citationintense">
    <w:name w:val="Intense Quote"/>
    <w:basedOn w:val="Normal"/>
    <w:next w:val="Normal"/>
    <w:link w:val="CitationintenseCar"/>
    <w:uiPriority w:val="30"/>
    <w:qFormat/>
    <w:rsid w:val="00530D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30D49"/>
    <w:rPr>
      <w:i/>
      <w:iCs/>
      <w:color w:val="0F4761" w:themeColor="accent1" w:themeShade="BF"/>
    </w:rPr>
  </w:style>
  <w:style w:type="character" w:styleId="Rfrenceintense">
    <w:name w:val="Intense Reference"/>
    <w:basedOn w:val="Policepardfaut"/>
    <w:uiPriority w:val="32"/>
    <w:qFormat/>
    <w:rsid w:val="00530D49"/>
    <w:rPr>
      <w:b/>
      <w:bCs/>
      <w:smallCaps/>
      <w:color w:val="0F4761" w:themeColor="accent1" w:themeShade="BF"/>
      <w:spacing w:val="5"/>
    </w:rPr>
  </w:style>
  <w:style w:type="paragraph" w:styleId="NormalWeb">
    <w:name w:val="Normal (Web)"/>
    <w:basedOn w:val="Normal"/>
    <w:uiPriority w:val="99"/>
    <w:unhideWhenUsed/>
    <w:rsid w:val="000D67F7"/>
    <w:pPr>
      <w:spacing w:before="100" w:beforeAutospacing="1" w:after="100" w:afterAutospacing="1" w:line="240" w:lineRule="auto"/>
    </w:pPr>
    <w:rPr>
      <w:rFonts w:ascii="Times New Roman" w:eastAsia="Times New Roman" w:hAnsi="Times New Roman" w:cs="Times New Roman"/>
      <w:kern w:val="0"/>
      <w:sz w:val="24"/>
      <w:szCs w:val="24"/>
      <w:lang w:val="es-ES" w:eastAsia="es-ES_tradnl"/>
      <w14:ligatures w14:val="none"/>
    </w:rPr>
  </w:style>
  <w:style w:type="paragraph" w:customStyle="1" w:styleId="c01pointnumerotealtn">
    <w:name w:val="c01pointnumerotealtn"/>
    <w:basedOn w:val="Normal"/>
    <w:rsid w:val="00304898"/>
    <w:pPr>
      <w:spacing w:before="100" w:beforeAutospacing="1" w:after="100" w:afterAutospacing="1" w:line="240" w:lineRule="auto"/>
    </w:pPr>
    <w:rPr>
      <w:rFonts w:ascii="Times New Roman" w:eastAsia="Times New Roman" w:hAnsi="Times New Roman" w:cs="Times New Roman"/>
      <w:kern w:val="0"/>
      <w:sz w:val="24"/>
      <w:szCs w:val="24"/>
      <w:lang w:val="en-GB" w:eastAsia="fr-FR"/>
      <w14:ligatures w14:val="none"/>
    </w:rPr>
  </w:style>
  <w:style w:type="paragraph" w:styleId="Pieddepage">
    <w:name w:val="footer"/>
    <w:basedOn w:val="Normal"/>
    <w:link w:val="PieddepageCar"/>
    <w:uiPriority w:val="99"/>
    <w:unhideWhenUsed/>
    <w:rsid w:val="00D92A7B"/>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D92A7B"/>
  </w:style>
  <w:style w:type="character" w:styleId="Numrodepage">
    <w:name w:val="page number"/>
    <w:basedOn w:val="Policepardfaut"/>
    <w:uiPriority w:val="99"/>
    <w:semiHidden/>
    <w:unhideWhenUsed/>
    <w:rsid w:val="00D92A7B"/>
  </w:style>
  <w:style w:type="paragraph" w:styleId="En-tte">
    <w:name w:val="header"/>
    <w:basedOn w:val="Normal"/>
    <w:link w:val="En-tteCar"/>
    <w:uiPriority w:val="99"/>
    <w:unhideWhenUsed/>
    <w:rsid w:val="00993FE4"/>
    <w:pPr>
      <w:tabs>
        <w:tab w:val="center" w:pos="4536"/>
        <w:tab w:val="right" w:pos="9072"/>
      </w:tabs>
      <w:spacing w:after="0" w:line="240" w:lineRule="auto"/>
    </w:pPr>
  </w:style>
  <w:style w:type="character" w:customStyle="1" w:styleId="En-tteCar">
    <w:name w:val="En-tête Car"/>
    <w:basedOn w:val="Policepardfaut"/>
    <w:link w:val="En-tte"/>
    <w:uiPriority w:val="99"/>
    <w:rsid w:val="00993FE4"/>
  </w:style>
  <w:style w:type="character" w:styleId="Lienhypertexte">
    <w:name w:val="Hyperlink"/>
    <w:basedOn w:val="Policepardfaut"/>
    <w:uiPriority w:val="99"/>
    <w:unhideWhenUsed/>
    <w:rsid w:val="00AF1963"/>
    <w:rPr>
      <w:color w:val="467886" w:themeColor="hyperlink"/>
      <w:u w:val="single"/>
    </w:rPr>
  </w:style>
  <w:style w:type="character" w:styleId="Mentionnonrsolue">
    <w:name w:val="Unresolved Mention"/>
    <w:basedOn w:val="Policepardfaut"/>
    <w:uiPriority w:val="99"/>
    <w:semiHidden/>
    <w:unhideWhenUsed/>
    <w:rsid w:val="00B86E26"/>
    <w:rPr>
      <w:color w:val="605E5C"/>
      <w:shd w:val="clear" w:color="auto" w:fill="E1DFDD"/>
    </w:rPr>
  </w:style>
  <w:style w:type="character" w:styleId="Lienhypertextesuivivisit">
    <w:name w:val="FollowedHyperlink"/>
    <w:basedOn w:val="Policepardfaut"/>
    <w:uiPriority w:val="99"/>
    <w:semiHidden/>
    <w:unhideWhenUsed/>
    <w:rsid w:val="00B86E2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57670">
      <w:bodyDiv w:val="1"/>
      <w:marLeft w:val="0"/>
      <w:marRight w:val="0"/>
      <w:marTop w:val="0"/>
      <w:marBottom w:val="0"/>
      <w:divBdr>
        <w:top w:val="none" w:sz="0" w:space="0" w:color="auto"/>
        <w:left w:val="none" w:sz="0" w:space="0" w:color="auto"/>
        <w:bottom w:val="none" w:sz="0" w:space="0" w:color="auto"/>
        <w:right w:val="none" w:sz="0" w:space="0" w:color="auto"/>
      </w:divBdr>
    </w:div>
    <w:div w:id="152377976">
      <w:bodyDiv w:val="1"/>
      <w:marLeft w:val="0"/>
      <w:marRight w:val="0"/>
      <w:marTop w:val="0"/>
      <w:marBottom w:val="0"/>
      <w:divBdr>
        <w:top w:val="none" w:sz="0" w:space="0" w:color="auto"/>
        <w:left w:val="none" w:sz="0" w:space="0" w:color="auto"/>
        <w:bottom w:val="none" w:sz="0" w:space="0" w:color="auto"/>
        <w:right w:val="none" w:sz="0" w:space="0" w:color="auto"/>
      </w:divBdr>
    </w:div>
    <w:div w:id="153839640">
      <w:bodyDiv w:val="1"/>
      <w:marLeft w:val="0"/>
      <w:marRight w:val="0"/>
      <w:marTop w:val="0"/>
      <w:marBottom w:val="0"/>
      <w:divBdr>
        <w:top w:val="none" w:sz="0" w:space="0" w:color="auto"/>
        <w:left w:val="none" w:sz="0" w:space="0" w:color="auto"/>
        <w:bottom w:val="none" w:sz="0" w:space="0" w:color="auto"/>
        <w:right w:val="none" w:sz="0" w:space="0" w:color="auto"/>
      </w:divBdr>
    </w:div>
    <w:div w:id="418714821">
      <w:bodyDiv w:val="1"/>
      <w:marLeft w:val="0"/>
      <w:marRight w:val="0"/>
      <w:marTop w:val="0"/>
      <w:marBottom w:val="0"/>
      <w:divBdr>
        <w:top w:val="none" w:sz="0" w:space="0" w:color="auto"/>
        <w:left w:val="none" w:sz="0" w:space="0" w:color="auto"/>
        <w:bottom w:val="none" w:sz="0" w:space="0" w:color="auto"/>
        <w:right w:val="none" w:sz="0" w:space="0" w:color="auto"/>
      </w:divBdr>
    </w:div>
    <w:div w:id="459227048">
      <w:bodyDiv w:val="1"/>
      <w:marLeft w:val="0"/>
      <w:marRight w:val="0"/>
      <w:marTop w:val="0"/>
      <w:marBottom w:val="0"/>
      <w:divBdr>
        <w:top w:val="none" w:sz="0" w:space="0" w:color="auto"/>
        <w:left w:val="none" w:sz="0" w:space="0" w:color="auto"/>
        <w:bottom w:val="none" w:sz="0" w:space="0" w:color="auto"/>
        <w:right w:val="none" w:sz="0" w:space="0" w:color="auto"/>
      </w:divBdr>
    </w:div>
    <w:div w:id="564224418">
      <w:bodyDiv w:val="1"/>
      <w:marLeft w:val="0"/>
      <w:marRight w:val="0"/>
      <w:marTop w:val="0"/>
      <w:marBottom w:val="0"/>
      <w:divBdr>
        <w:top w:val="none" w:sz="0" w:space="0" w:color="auto"/>
        <w:left w:val="none" w:sz="0" w:space="0" w:color="auto"/>
        <w:bottom w:val="none" w:sz="0" w:space="0" w:color="auto"/>
        <w:right w:val="none" w:sz="0" w:space="0" w:color="auto"/>
      </w:divBdr>
    </w:div>
    <w:div w:id="611860707">
      <w:bodyDiv w:val="1"/>
      <w:marLeft w:val="0"/>
      <w:marRight w:val="0"/>
      <w:marTop w:val="0"/>
      <w:marBottom w:val="0"/>
      <w:divBdr>
        <w:top w:val="none" w:sz="0" w:space="0" w:color="auto"/>
        <w:left w:val="none" w:sz="0" w:space="0" w:color="auto"/>
        <w:bottom w:val="none" w:sz="0" w:space="0" w:color="auto"/>
        <w:right w:val="none" w:sz="0" w:space="0" w:color="auto"/>
      </w:divBdr>
    </w:div>
    <w:div w:id="639189943">
      <w:bodyDiv w:val="1"/>
      <w:marLeft w:val="0"/>
      <w:marRight w:val="0"/>
      <w:marTop w:val="0"/>
      <w:marBottom w:val="0"/>
      <w:divBdr>
        <w:top w:val="none" w:sz="0" w:space="0" w:color="auto"/>
        <w:left w:val="none" w:sz="0" w:space="0" w:color="auto"/>
        <w:bottom w:val="none" w:sz="0" w:space="0" w:color="auto"/>
        <w:right w:val="none" w:sz="0" w:space="0" w:color="auto"/>
      </w:divBdr>
    </w:div>
    <w:div w:id="674846863">
      <w:bodyDiv w:val="1"/>
      <w:marLeft w:val="0"/>
      <w:marRight w:val="0"/>
      <w:marTop w:val="0"/>
      <w:marBottom w:val="0"/>
      <w:divBdr>
        <w:top w:val="none" w:sz="0" w:space="0" w:color="auto"/>
        <w:left w:val="none" w:sz="0" w:space="0" w:color="auto"/>
        <w:bottom w:val="none" w:sz="0" w:space="0" w:color="auto"/>
        <w:right w:val="none" w:sz="0" w:space="0" w:color="auto"/>
      </w:divBdr>
    </w:div>
    <w:div w:id="718550297">
      <w:bodyDiv w:val="1"/>
      <w:marLeft w:val="0"/>
      <w:marRight w:val="0"/>
      <w:marTop w:val="0"/>
      <w:marBottom w:val="0"/>
      <w:divBdr>
        <w:top w:val="none" w:sz="0" w:space="0" w:color="auto"/>
        <w:left w:val="none" w:sz="0" w:space="0" w:color="auto"/>
        <w:bottom w:val="none" w:sz="0" w:space="0" w:color="auto"/>
        <w:right w:val="none" w:sz="0" w:space="0" w:color="auto"/>
      </w:divBdr>
    </w:div>
    <w:div w:id="740102918">
      <w:bodyDiv w:val="1"/>
      <w:marLeft w:val="0"/>
      <w:marRight w:val="0"/>
      <w:marTop w:val="0"/>
      <w:marBottom w:val="0"/>
      <w:divBdr>
        <w:top w:val="none" w:sz="0" w:space="0" w:color="auto"/>
        <w:left w:val="none" w:sz="0" w:space="0" w:color="auto"/>
        <w:bottom w:val="none" w:sz="0" w:space="0" w:color="auto"/>
        <w:right w:val="none" w:sz="0" w:space="0" w:color="auto"/>
      </w:divBdr>
    </w:div>
    <w:div w:id="889682849">
      <w:bodyDiv w:val="1"/>
      <w:marLeft w:val="0"/>
      <w:marRight w:val="0"/>
      <w:marTop w:val="0"/>
      <w:marBottom w:val="0"/>
      <w:divBdr>
        <w:top w:val="none" w:sz="0" w:space="0" w:color="auto"/>
        <w:left w:val="none" w:sz="0" w:space="0" w:color="auto"/>
        <w:bottom w:val="none" w:sz="0" w:space="0" w:color="auto"/>
        <w:right w:val="none" w:sz="0" w:space="0" w:color="auto"/>
      </w:divBdr>
    </w:div>
    <w:div w:id="1001590036">
      <w:bodyDiv w:val="1"/>
      <w:marLeft w:val="0"/>
      <w:marRight w:val="0"/>
      <w:marTop w:val="0"/>
      <w:marBottom w:val="0"/>
      <w:divBdr>
        <w:top w:val="none" w:sz="0" w:space="0" w:color="auto"/>
        <w:left w:val="none" w:sz="0" w:space="0" w:color="auto"/>
        <w:bottom w:val="none" w:sz="0" w:space="0" w:color="auto"/>
        <w:right w:val="none" w:sz="0" w:space="0" w:color="auto"/>
      </w:divBdr>
    </w:div>
    <w:div w:id="1044326859">
      <w:bodyDiv w:val="1"/>
      <w:marLeft w:val="0"/>
      <w:marRight w:val="0"/>
      <w:marTop w:val="0"/>
      <w:marBottom w:val="0"/>
      <w:divBdr>
        <w:top w:val="none" w:sz="0" w:space="0" w:color="auto"/>
        <w:left w:val="none" w:sz="0" w:space="0" w:color="auto"/>
        <w:bottom w:val="none" w:sz="0" w:space="0" w:color="auto"/>
        <w:right w:val="none" w:sz="0" w:space="0" w:color="auto"/>
      </w:divBdr>
    </w:div>
    <w:div w:id="1063530122">
      <w:bodyDiv w:val="1"/>
      <w:marLeft w:val="0"/>
      <w:marRight w:val="0"/>
      <w:marTop w:val="0"/>
      <w:marBottom w:val="0"/>
      <w:divBdr>
        <w:top w:val="none" w:sz="0" w:space="0" w:color="auto"/>
        <w:left w:val="none" w:sz="0" w:space="0" w:color="auto"/>
        <w:bottom w:val="none" w:sz="0" w:space="0" w:color="auto"/>
        <w:right w:val="none" w:sz="0" w:space="0" w:color="auto"/>
      </w:divBdr>
    </w:div>
    <w:div w:id="1066221484">
      <w:bodyDiv w:val="1"/>
      <w:marLeft w:val="0"/>
      <w:marRight w:val="0"/>
      <w:marTop w:val="0"/>
      <w:marBottom w:val="0"/>
      <w:divBdr>
        <w:top w:val="none" w:sz="0" w:space="0" w:color="auto"/>
        <w:left w:val="none" w:sz="0" w:space="0" w:color="auto"/>
        <w:bottom w:val="none" w:sz="0" w:space="0" w:color="auto"/>
        <w:right w:val="none" w:sz="0" w:space="0" w:color="auto"/>
      </w:divBdr>
    </w:div>
    <w:div w:id="1082222268">
      <w:bodyDiv w:val="1"/>
      <w:marLeft w:val="0"/>
      <w:marRight w:val="0"/>
      <w:marTop w:val="0"/>
      <w:marBottom w:val="0"/>
      <w:divBdr>
        <w:top w:val="none" w:sz="0" w:space="0" w:color="auto"/>
        <w:left w:val="none" w:sz="0" w:space="0" w:color="auto"/>
        <w:bottom w:val="none" w:sz="0" w:space="0" w:color="auto"/>
        <w:right w:val="none" w:sz="0" w:space="0" w:color="auto"/>
      </w:divBdr>
    </w:div>
    <w:div w:id="1224288912">
      <w:bodyDiv w:val="1"/>
      <w:marLeft w:val="0"/>
      <w:marRight w:val="0"/>
      <w:marTop w:val="0"/>
      <w:marBottom w:val="0"/>
      <w:divBdr>
        <w:top w:val="none" w:sz="0" w:space="0" w:color="auto"/>
        <w:left w:val="none" w:sz="0" w:space="0" w:color="auto"/>
        <w:bottom w:val="none" w:sz="0" w:space="0" w:color="auto"/>
        <w:right w:val="none" w:sz="0" w:space="0" w:color="auto"/>
      </w:divBdr>
    </w:div>
    <w:div w:id="1310288486">
      <w:bodyDiv w:val="1"/>
      <w:marLeft w:val="0"/>
      <w:marRight w:val="0"/>
      <w:marTop w:val="0"/>
      <w:marBottom w:val="0"/>
      <w:divBdr>
        <w:top w:val="none" w:sz="0" w:space="0" w:color="auto"/>
        <w:left w:val="none" w:sz="0" w:space="0" w:color="auto"/>
        <w:bottom w:val="none" w:sz="0" w:space="0" w:color="auto"/>
        <w:right w:val="none" w:sz="0" w:space="0" w:color="auto"/>
      </w:divBdr>
    </w:div>
    <w:div w:id="1344017738">
      <w:bodyDiv w:val="1"/>
      <w:marLeft w:val="0"/>
      <w:marRight w:val="0"/>
      <w:marTop w:val="0"/>
      <w:marBottom w:val="0"/>
      <w:divBdr>
        <w:top w:val="none" w:sz="0" w:space="0" w:color="auto"/>
        <w:left w:val="none" w:sz="0" w:space="0" w:color="auto"/>
        <w:bottom w:val="none" w:sz="0" w:space="0" w:color="auto"/>
        <w:right w:val="none" w:sz="0" w:space="0" w:color="auto"/>
      </w:divBdr>
    </w:div>
    <w:div w:id="1368290104">
      <w:bodyDiv w:val="1"/>
      <w:marLeft w:val="0"/>
      <w:marRight w:val="0"/>
      <w:marTop w:val="0"/>
      <w:marBottom w:val="0"/>
      <w:divBdr>
        <w:top w:val="none" w:sz="0" w:space="0" w:color="auto"/>
        <w:left w:val="none" w:sz="0" w:space="0" w:color="auto"/>
        <w:bottom w:val="none" w:sz="0" w:space="0" w:color="auto"/>
        <w:right w:val="none" w:sz="0" w:space="0" w:color="auto"/>
      </w:divBdr>
    </w:div>
    <w:div w:id="1460147022">
      <w:bodyDiv w:val="1"/>
      <w:marLeft w:val="0"/>
      <w:marRight w:val="0"/>
      <w:marTop w:val="0"/>
      <w:marBottom w:val="0"/>
      <w:divBdr>
        <w:top w:val="none" w:sz="0" w:space="0" w:color="auto"/>
        <w:left w:val="none" w:sz="0" w:space="0" w:color="auto"/>
        <w:bottom w:val="none" w:sz="0" w:space="0" w:color="auto"/>
        <w:right w:val="none" w:sz="0" w:space="0" w:color="auto"/>
      </w:divBdr>
    </w:div>
    <w:div w:id="1464883548">
      <w:bodyDiv w:val="1"/>
      <w:marLeft w:val="0"/>
      <w:marRight w:val="0"/>
      <w:marTop w:val="0"/>
      <w:marBottom w:val="0"/>
      <w:divBdr>
        <w:top w:val="none" w:sz="0" w:space="0" w:color="auto"/>
        <w:left w:val="none" w:sz="0" w:space="0" w:color="auto"/>
        <w:bottom w:val="none" w:sz="0" w:space="0" w:color="auto"/>
        <w:right w:val="none" w:sz="0" w:space="0" w:color="auto"/>
      </w:divBdr>
    </w:div>
    <w:div w:id="1505516379">
      <w:bodyDiv w:val="1"/>
      <w:marLeft w:val="0"/>
      <w:marRight w:val="0"/>
      <w:marTop w:val="0"/>
      <w:marBottom w:val="0"/>
      <w:divBdr>
        <w:top w:val="none" w:sz="0" w:space="0" w:color="auto"/>
        <w:left w:val="none" w:sz="0" w:space="0" w:color="auto"/>
        <w:bottom w:val="none" w:sz="0" w:space="0" w:color="auto"/>
        <w:right w:val="none" w:sz="0" w:space="0" w:color="auto"/>
      </w:divBdr>
    </w:div>
    <w:div w:id="1607271374">
      <w:bodyDiv w:val="1"/>
      <w:marLeft w:val="0"/>
      <w:marRight w:val="0"/>
      <w:marTop w:val="0"/>
      <w:marBottom w:val="0"/>
      <w:divBdr>
        <w:top w:val="none" w:sz="0" w:space="0" w:color="auto"/>
        <w:left w:val="none" w:sz="0" w:space="0" w:color="auto"/>
        <w:bottom w:val="none" w:sz="0" w:space="0" w:color="auto"/>
        <w:right w:val="none" w:sz="0" w:space="0" w:color="auto"/>
      </w:divBdr>
    </w:div>
    <w:div w:id="1729572819">
      <w:bodyDiv w:val="1"/>
      <w:marLeft w:val="0"/>
      <w:marRight w:val="0"/>
      <w:marTop w:val="0"/>
      <w:marBottom w:val="0"/>
      <w:divBdr>
        <w:top w:val="none" w:sz="0" w:space="0" w:color="auto"/>
        <w:left w:val="none" w:sz="0" w:space="0" w:color="auto"/>
        <w:bottom w:val="none" w:sz="0" w:space="0" w:color="auto"/>
        <w:right w:val="none" w:sz="0" w:space="0" w:color="auto"/>
      </w:divBdr>
    </w:div>
    <w:div w:id="1746761322">
      <w:bodyDiv w:val="1"/>
      <w:marLeft w:val="0"/>
      <w:marRight w:val="0"/>
      <w:marTop w:val="0"/>
      <w:marBottom w:val="0"/>
      <w:divBdr>
        <w:top w:val="none" w:sz="0" w:space="0" w:color="auto"/>
        <w:left w:val="none" w:sz="0" w:space="0" w:color="auto"/>
        <w:bottom w:val="none" w:sz="0" w:space="0" w:color="auto"/>
        <w:right w:val="none" w:sz="0" w:space="0" w:color="auto"/>
      </w:divBdr>
    </w:div>
    <w:div w:id="1822305883">
      <w:bodyDiv w:val="1"/>
      <w:marLeft w:val="0"/>
      <w:marRight w:val="0"/>
      <w:marTop w:val="0"/>
      <w:marBottom w:val="0"/>
      <w:divBdr>
        <w:top w:val="none" w:sz="0" w:space="0" w:color="auto"/>
        <w:left w:val="none" w:sz="0" w:space="0" w:color="auto"/>
        <w:bottom w:val="none" w:sz="0" w:space="0" w:color="auto"/>
        <w:right w:val="none" w:sz="0" w:space="0" w:color="auto"/>
      </w:divBdr>
    </w:div>
    <w:div w:id="1835368256">
      <w:bodyDiv w:val="1"/>
      <w:marLeft w:val="0"/>
      <w:marRight w:val="0"/>
      <w:marTop w:val="0"/>
      <w:marBottom w:val="0"/>
      <w:divBdr>
        <w:top w:val="none" w:sz="0" w:space="0" w:color="auto"/>
        <w:left w:val="none" w:sz="0" w:space="0" w:color="auto"/>
        <w:bottom w:val="none" w:sz="0" w:space="0" w:color="auto"/>
        <w:right w:val="none" w:sz="0" w:space="0" w:color="auto"/>
      </w:divBdr>
    </w:div>
    <w:div w:id="1848864969">
      <w:bodyDiv w:val="1"/>
      <w:marLeft w:val="0"/>
      <w:marRight w:val="0"/>
      <w:marTop w:val="0"/>
      <w:marBottom w:val="0"/>
      <w:divBdr>
        <w:top w:val="none" w:sz="0" w:space="0" w:color="auto"/>
        <w:left w:val="none" w:sz="0" w:space="0" w:color="auto"/>
        <w:bottom w:val="none" w:sz="0" w:space="0" w:color="auto"/>
        <w:right w:val="none" w:sz="0" w:space="0" w:color="auto"/>
      </w:divBdr>
    </w:div>
    <w:div w:id="1873304697">
      <w:bodyDiv w:val="1"/>
      <w:marLeft w:val="0"/>
      <w:marRight w:val="0"/>
      <w:marTop w:val="0"/>
      <w:marBottom w:val="0"/>
      <w:divBdr>
        <w:top w:val="none" w:sz="0" w:space="0" w:color="auto"/>
        <w:left w:val="none" w:sz="0" w:space="0" w:color="auto"/>
        <w:bottom w:val="none" w:sz="0" w:space="0" w:color="auto"/>
        <w:right w:val="none" w:sz="0" w:space="0" w:color="auto"/>
      </w:divBdr>
    </w:div>
    <w:div w:id="1949193073">
      <w:bodyDiv w:val="1"/>
      <w:marLeft w:val="0"/>
      <w:marRight w:val="0"/>
      <w:marTop w:val="0"/>
      <w:marBottom w:val="0"/>
      <w:divBdr>
        <w:top w:val="none" w:sz="0" w:space="0" w:color="auto"/>
        <w:left w:val="none" w:sz="0" w:space="0" w:color="auto"/>
        <w:bottom w:val="none" w:sz="0" w:space="0" w:color="auto"/>
        <w:right w:val="none" w:sz="0" w:space="0" w:color="auto"/>
      </w:divBdr>
    </w:div>
    <w:div w:id="1964774970">
      <w:bodyDiv w:val="1"/>
      <w:marLeft w:val="0"/>
      <w:marRight w:val="0"/>
      <w:marTop w:val="0"/>
      <w:marBottom w:val="0"/>
      <w:divBdr>
        <w:top w:val="none" w:sz="0" w:space="0" w:color="auto"/>
        <w:left w:val="none" w:sz="0" w:space="0" w:color="auto"/>
        <w:bottom w:val="none" w:sz="0" w:space="0" w:color="auto"/>
        <w:right w:val="none" w:sz="0" w:space="0" w:color="auto"/>
      </w:divBdr>
    </w:div>
    <w:div w:id="204644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18" Type="http://schemas.openxmlformats.org/officeDocument/2006/relationships/hyperlink" Target="https://eur-lex.europa.eu/legal-content/EN/TXT/?uri=CELEX%3A62020CJ049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A62020CJ0490" TargetMode="External"/><Relationship Id="rId7" Type="http://schemas.openxmlformats.org/officeDocument/2006/relationships/webSettings" Target="webSettings.xml"/><Relationship Id="rId12" Type="http://schemas.openxmlformats.org/officeDocument/2006/relationships/image" Target="media/image3.svg"/><Relationship Id="rId17" Type="http://schemas.openxmlformats.org/officeDocument/2006/relationships/hyperlink" Target="https://eur-lex.europa.eu/legal-content/EN/TXT/?uri=CELEX%3A62020CJ049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lex.europa.eu/legal-content/EN/TXT/?uri=CELEX%3A62016CJ0403" TargetMode="External"/><Relationship Id="rId20" Type="http://schemas.openxmlformats.org/officeDocument/2006/relationships/hyperlink" Target="https://eur-lex.europa.eu/legal-content/EN/TXT/?uri=CELEX%3A62020CJ049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eur-lex.europa.eu/legal-content/EN/TXT/?uri=CELEX%3A62016CJ0403"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eur-lex.europa.eu/legal-content/EN/TXT/?uri=ecli%3AECLI%3AEU%3AC%3A2022%3A70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0.svg"/><Relationship Id="rId22" Type="http://schemas.openxmlformats.org/officeDocument/2006/relationships/hyperlink" Target="https://eur-lex.europa.eu/legal-content/EN/TXT/?uri=CELEX%3A62011CJ0071"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A6931C9968D945AA277EDB8A218FCF" ma:contentTypeVersion="18" ma:contentTypeDescription="Crée un document." ma:contentTypeScope="" ma:versionID="24a6dd99d959a29c0d19094bcaf9ef26">
  <xsd:schema xmlns:xsd="http://www.w3.org/2001/XMLSchema" xmlns:xs="http://www.w3.org/2001/XMLSchema" xmlns:p="http://schemas.microsoft.com/office/2006/metadata/properties" xmlns:ns2="78e59776-a062-41eb-82f2-f1f2863a73d1" xmlns:ns3="ad12b6c1-4208-40cd-a392-0a6ade77a50b" targetNamespace="http://schemas.microsoft.com/office/2006/metadata/properties" ma:root="true" ma:fieldsID="debb7080613cca79a2740f0018dcdbfd" ns2:_="" ns3:_="">
    <xsd:import namespace="78e59776-a062-41eb-82f2-f1f2863a73d1"/>
    <xsd:import namespace="ad12b6c1-4208-40cd-a392-0a6ade77a50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59776-a062-41eb-82f2-f1f2863a73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dd0a826-c279-4889-a048-289124af91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2b6c1-4208-40cd-a392-0a6ade77a50b"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b1e8af4-1589-49b2-806b-a7aa26539a7b}" ma:internalName="TaxCatchAll" ma:showField="CatchAllData" ma:web="ad12b6c1-4208-40cd-a392-0a6ade77a5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d12b6c1-4208-40cd-a392-0a6ade77a50b" xsi:nil="true"/>
    <lcf76f155ced4ddcb4097134ff3c332f xmlns="78e59776-a062-41eb-82f2-f1f2863a73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F9891F-1EB7-4985-80A4-24B71F023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59776-a062-41eb-82f2-f1f2863a73d1"/>
    <ds:schemaRef ds:uri="ad12b6c1-4208-40cd-a392-0a6ade77a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D24631-DBC8-4D75-97BC-D4C5583515D5}">
  <ds:schemaRefs>
    <ds:schemaRef ds:uri="http://schemas.microsoft.com/sharepoint/v3/contenttype/forms"/>
  </ds:schemaRefs>
</ds:datastoreItem>
</file>

<file path=customXml/itemProps3.xml><?xml version="1.0" encoding="utf-8"?>
<ds:datastoreItem xmlns:ds="http://schemas.openxmlformats.org/officeDocument/2006/customXml" ds:itemID="{F9C509F6-0EFA-43B6-AAF2-3930A4569E2D}">
  <ds:schemaRefs>
    <ds:schemaRef ds:uri="http://schemas.microsoft.com/office/2006/metadata/properties"/>
    <ds:schemaRef ds:uri="http://schemas.microsoft.com/office/infopath/2007/PartnerControls"/>
    <ds:schemaRef ds:uri="ad12b6c1-4208-40cd-a392-0a6ade77a50b"/>
    <ds:schemaRef ds:uri="78e59776-a062-41eb-82f2-f1f2863a73d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2288</Words>
  <Characters>12587</Characters>
  <Application>Microsoft Office Word</Application>
  <DocSecurity>0</DocSecurity>
  <Lines>104</Lines>
  <Paragraphs>29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RTDH</dc:creator>
  <cp:keywords/>
  <dc:description/>
  <cp:lastModifiedBy>Reihann YAHIA</cp:lastModifiedBy>
  <cp:revision>5</cp:revision>
  <dcterms:created xsi:type="dcterms:W3CDTF">2025-02-03T13:59:00Z</dcterms:created>
  <dcterms:modified xsi:type="dcterms:W3CDTF">2025-02-03T14:26:00Z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0x0101004BA6931C9968D945AA277EDB8A218FCF</vt:lpwstr>
  </property>
  <property fmtid="{D5CDD505-2E9C-101B-9397-08002B2CF9AE}" pid="3" name="MediaServiceImageTags">
    <vt:lpwstr/>
  </property>
</Properties>
</file>